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32BA4" w14:textId="612CAC76" w:rsidR="00EE1B66" w:rsidRPr="00CB25EA" w:rsidRDefault="00CB25EA" w:rsidP="00EE1B66">
      <w:pPr>
        <w:rPr>
          <w:rFonts w:asciiTheme="minorHAnsi" w:eastAsiaTheme="minorHAnsi" w:hAnsiTheme="minorHAnsi" w:hint="eastAsia"/>
          <w:sz w:val="36"/>
          <w:szCs w:val="36"/>
        </w:rPr>
      </w:pPr>
      <w:bookmarkStart w:id="0" w:name="OLE_LINK3"/>
      <w:bookmarkStart w:id="1" w:name="OLE_LINK4"/>
      <w:r w:rsidRPr="00CB25EA">
        <w:rPr>
          <w:rFonts w:asciiTheme="minorHAnsi" w:eastAsiaTheme="minorHAnsi" w:hAnsiTheme="minorHAnsi" w:hint="eastAsia"/>
          <w:b/>
          <w:bCs/>
          <w:sz w:val="36"/>
          <w:szCs w:val="36"/>
        </w:rPr>
        <w:t>Revision Record</w:t>
      </w:r>
    </w:p>
    <w:tbl>
      <w:tblPr>
        <w:tblStyle w:val="11"/>
        <w:tblW w:w="8500" w:type="dxa"/>
        <w:tblInd w:w="0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993"/>
        <w:gridCol w:w="992"/>
        <w:gridCol w:w="3685"/>
      </w:tblGrid>
      <w:tr w:rsidR="00EE1B66" w:rsidRPr="00690463" w14:paraId="09B48212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C93D757" w14:textId="77777777" w:rsidR="00EE1B66" w:rsidRPr="0099157E" w:rsidRDefault="00EE1B66" w:rsidP="0099157E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99157E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2EB906D6" w14:textId="77777777" w:rsidR="00EE1B66" w:rsidRPr="0099157E" w:rsidRDefault="00EE1B66" w:rsidP="0099157E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99157E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Hardware Version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0B481E9B" w14:textId="77777777" w:rsidR="00EE1B66" w:rsidRPr="0099157E" w:rsidRDefault="00EE1B66" w:rsidP="0099157E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99157E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IF Logic Version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8CAD222" w14:textId="77777777" w:rsidR="00EE1B66" w:rsidRPr="0099157E" w:rsidRDefault="00EE1B66" w:rsidP="0099157E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99157E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RF Logic Version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47EC5A89" w14:textId="77777777" w:rsidR="00EE1B66" w:rsidRPr="0099157E" w:rsidRDefault="00EE1B66" w:rsidP="0099157E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99157E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Software Version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15A2118" w14:textId="77777777" w:rsidR="00EE1B66" w:rsidRPr="0099157E" w:rsidRDefault="00EE1B66" w:rsidP="0099157E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99157E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Revision Content</w:t>
            </w:r>
          </w:p>
        </w:tc>
      </w:tr>
    </w:tbl>
    <w:tbl>
      <w:tblPr>
        <w:tblStyle w:val="ae"/>
        <w:tblW w:w="850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993"/>
        <w:gridCol w:w="992"/>
        <w:gridCol w:w="3685"/>
      </w:tblGrid>
      <w:tr w:rsidR="00EE1B66" w14:paraId="789FDF6B" w14:textId="77777777" w:rsidTr="00A37281">
        <w:trPr>
          <w:trHeight w:val="171"/>
        </w:trPr>
        <w:tc>
          <w:tcPr>
            <w:tcW w:w="988" w:type="dxa"/>
          </w:tcPr>
          <w:p w14:paraId="65511B6C" w14:textId="2BD84F02" w:rsidR="00EE1B66" w:rsidRDefault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/>
                <w:sz w:val="13"/>
                <w:szCs w:val="13"/>
              </w:rPr>
              <w:t>2025/05/10</w:t>
            </w:r>
          </w:p>
        </w:tc>
        <w:tc>
          <w:tcPr>
            <w:tcW w:w="992" w:type="dxa"/>
          </w:tcPr>
          <w:p w14:paraId="7395DA78" w14:textId="77777777" w:rsidR="00EE1B66" w:rsidRPr="00A73AB3" w:rsidRDefault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" w:name="OLE_LINK14"/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787F7ED9" w14:textId="77777777" w:rsidR="00EE1B66" w:rsidRPr="00A73AB3" w:rsidRDefault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bookmarkStart w:id="3" w:name="OLE_LINK31"/>
            <w:r w:rsidRPr="00A73AB3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 w:rsidR="00A73AB3"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A73AB3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  <w:bookmarkEnd w:id="2"/>
          </w:p>
          <w:p w14:paraId="56EB1E6F" w14:textId="04E6D3E5" w:rsidR="00A73AB3" w:rsidRPr="00A73AB3" w:rsidRDefault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  2.00.0000</w:t>
            </w:r>
            <w:bookmarkEnd w:id="3"/>
          </w:p>
        </w:tc>
        <w:tc>
          <w:tcPr>
            <w:tcW w:w="850" w:type="dxa"/>
          </w:tcPr>
          <w:p w14:paraId="14FB7772" w14:textId="5DB28C5F" w:rsidR="00EE1B66" w:rsidRPr="00A73AB3" w:rsidRDefault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4" w:name="OLE_LINK32"/>
            <w:r w:rsidRPr="00A73AB3">
              <w:rPr>
                <w:rFonts w:cs="Times New Roman" w:hint="eastAsia"/>
                <w:kern w:val="0"/>
                <w:sz w:val="13"/>
                <w:szCs w:val="13"/>
              </w:rPr>
              <w:t>1.01.002</w:t>
            </w:r>
            <w:r w:rsidR="00A73AB3" w:rsidRPr="00A73AB3">
              <w:rPr>
                <w:rFonts w:cs="Times New Roman" w:hint="eastAsia"/>
                <w:kern w:val="0"/>
                <w:sz w:val="13"/>
                <w:szCs w:val="13"/>
              </w:rPr>
              <w:t>6</w:t>
            </w:r>
          </w:p>
          <w:p w14:paraId="0E221234" w14:textId="488B3EE0" w:rsidR="00EE1B66" w:rsidRPr="00A73AB3" w:rsidRDefault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1.02.0015</w:t>
            </w:r>
            <w:bookmarkEnd w:id="4"/>
          </w:p>
        </w:tc>
        <w:tc>
          <w:tcPr>
            <w:tcW w:w="993" w:type="dxa"/>
          </w:tcPr>
          <w:p w14:paraId="2941D13D" w14:textId="77777777" w:rsidR="00EE1B66" w:rsidRPr="00A73AB3" w:rsidRDefault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5" w:name="OLE_LINK33"/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  <w:p w14:paraId="4C211ACC" w14:textId="62BF0ACC" w:rsidR="00A73AB3" w:rsidRPr="00A73AB3" w:rsidRDefault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1.01.0001</w:t>
            </w:r>
            <w:bookmarkEnd w:id="5"/>
          </w:p>
        </w:tc>
        <w:tc>
          <w:tcPr>
            <w:tcW w:w="992" w:type="dxa"/>
          </w:tcPr>
          <w:p w14:paraId="75A9E464" w14:textId="77777777" w:rsidR="00EE1B66" w:rsidRDefault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1.04.0040</w:t>
            </w:r>
          </w:p>
          <w:p w14:paraId="2D0DF002" w14:textId="77777777" w:rsidR="00A73AB3" w:rsidRPr="00B16FAA" w:rsidRDefault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</w:p>
        </w:tc>
        <w:tc>
          <w:tcPr>
            <w:tcW w:w="3685" w:type="dxa"/>
          </w:tcPr>
          <w:p w14:paraId="20F581F3" w14:textId="10FC1B6E" w:rsidR="00CB25EA" w:rsidRPr="00CB25EA" w:rsidRDefault="00CB25EA" w:rsidP="00215324">
            <w:pPr>
              <w:numPr>
                <w:ilvl w:val="0"/>
                <w:numId w:val="1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B25EA">
              <w:rPr>
                <w:rFonts w:ascii="等线" w:eastAsia="等线" w:hAnsi="等线" w:cs="Times New Roman"/>
                <w:sz w:val="13"/>
                <w:szCs w:val="13"/>
              </w:rPr>
              <w:t>Modif</w:t>
            </w:r>
            <w:r w:rsidR="00F1735F">
              <w:rPr>
                <w:rFonts w:ascii="等线" w:eastAsia="等线" w:hAnsi="等线" w:cs="Times New Roman" w:hint="eastAsia"/>
                <w:sz w:val="13"/>
                <w:szCs w:val="13"/>
              </w:rPr>
              <w:t>ied</w:t>
            </w:r>
            <w:r w:rsidRPr="00CB25EA">
              <w:rPr>
                <w:rFonts w:ascii="等线" w:eastAsia="等线" w:hAnsi="等线" w:cs="Times New Roman"/>
                <w:sz w:val="13"/>
                <w:szCs w:val="13"/>
              </w:rPr>
              <w:t xml:space="preserve"> the storage logic for factory trial and factory mode countdown.</w:t>
            </w:r>
          </w:p>
          <w:p w14:paraId="058707DF" w14:textId="518A236E" w:rsidR="00CB25EA" w:rsidRPr="00CB25EA" w:rsidRDefault="00CB25EA" w:rsidP="00215324">
            <w:pPr>
              <w:numPr>
                <w:ilvl w:val="0"/>
                <w:numId w:val="1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B25EA">
              <w:rPr>
                <w:rFonts w:ascii="等线" w:eastAsia="等线" w:hAnsi="等线" w:cs="Times New Roman"/>
                <w:sz w:val="13"/>
                <w:szCs w:val="13"/>
              </w:rPr>
              <w:t>Add</w:t>
            </w:r>
            <w:r w:rsidR="00F1735F">
              <w:rPr>
                <w:rFonts w:ascii="等线" w:eastAsia="等线" w:hAnsi="等线" w:cs="Times New Roman" w:hint="eastAsia"/>
                <w:sz w:val="13"/>
                <w:szCs w:val="13"/>
              </w:rPr>
              <w:t>ed</w:t>
            </w:r>
            <w:r w:rsidRPr="00CB25EA">
              <w:rPr>
                <w:rFonts w:ascii="等线" w:eastAsia="等线" w:hAnsi="等线" w:cs="Times New Roman"/>
                <w:sz w:val="13"/>
                <w:szCs w:val="13"/>
              </w:rPr>
              <w:t xml:space="preserve"> forced upgrade from USB drive using factory upgrade package. (USB drive must be FAT32 formatted with a directory named "utsx_upgrade_forced" containing upgrade files. Press and hold power button during startup for 5+ seconds until upgrade information appears on screen, then wait for automatic restart.)</w:t>
            </w:r>
          </w:p>
          <w:p w14:paraId="28459928" w14:textId="1D2E08EA" w:rsidR="00CB25EA" w:rsidRPr="00CB25EA" w:rsidRDefault="00CB25EA" w:rsidP="00215324">
            <w:pPr>
              <w:numPr>
                <w:ilvl w:val="0"/>
                <w:numId w:val="1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B25EA">
              <w:rPr>
                <w:rFonts w:ascii="等线" w:eastAsia="等线" w:hAnsi="等线" w:cs="Times New Roman"/>
                <w:sz w:val="13"/>
                <w:szCs w:val="13"/>
              </w:rPr>
              <w:t>Fix</w:t>
            </w:r>
            <w:r w:rsidR="00F1735F">
              <w:rPr>
                <w:rFonts w:ascii="等线" w:eastAsia="等线" w:hAnsi="等线" w:cs="Times New Roman" w:hint="eastAsia"/>
                <w:sz w:val="13"/>
                <w:szCs w:val="13"/>
              </w:rPr>
              <w:t>ed</w:t>
            </w:r>
            <w:r w:rsidRPr="00CB25EA">
              <w:rPr>
                <w:rFonts w:ascii="等线" w:eastAsia="等线" w:hAnsi="等线" w:cs="Times New Roman"/>
                <w:sz w:val="13"/>
                <w:szCs w:val="13"/>
              </w:rPr>
              <w:t xml:space="preserve"> DANL issue.</w:t>
            </w:r>
          </w:p>
          <w:p w14:paraId="3A3E0703" w14:textId="72E1AB5F" w:rsidR="00EE1B66" w:rsidRDefault="00CB25EA" w:rsidP="00215324">
            <w:pPr>
              <w:numPr>
                <w:ilvl w:val="0"/>
                <w:numId w:val="1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B25EA">
              <w:rPr>
                <w:rFonts w:ascii="等线" w:eastAsia="等线" w:hAnsi="等线" w:cs="Times New Roman"/>
                <w:sz w:val="13"/>
                <w:szCs w:val="13"/>
              </w:rPr>
              <w:t>Fix</w:t>
            </w:r>
            <w:r w:rsidR="00F1735F">
              <w:rPr>
                <w:rFonts w:ascii="等线" w:eastAsia="等线" w:hAnsi="等线" w:cs="Times New Roman" w:hint="eastAsia"/>
                <w:sz w:val="13"/>
                <w:szCs w:val="13"/>
              </w:rPr>
              <w:t>ed</w:t>
            </w:r>
            <w:r w:rsidRPr="00CB25EA">
              <w:rPr>
                <w:rFonts w:ascii="等线" w:eastAsia="等线" w:hAnsi="等线" w:cs="Times New Roman"/>
                <w:sz w:val="13"/>
                <w:szCs w:val="13"/>
              </w:rPr>
              <w:t xml:space="preserve"> other </w:t>
            </w:r>
            <w:r w:rsidR="0099157E"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CB25EA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</w:p>
        </w:tc>
      </w:tr>
      <w:tr w:rsidR="00EE1B66" w14:paraId="2B7EC35D" w14:textId="77777777" w:rsidTr="00A37281">
        <w:trPr>
          <w:trHeight w:val="171"/>
        </w:trPr>
        <w:tc>
          <w:tcPr>
            <w:tcW w:w="988" w:type="dxa"/>
          </w:tcPr>
          <w:p w14:paraId="284B0A34" w14:textId="59502C03" w:rsidR="00EE1B66" w:rsidRDefault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6" w:name="_Hlk201220198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2025/0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/2</w:t>
            </w:r>
            <w:r w:rsidR="00A73AB3">
              <w:rPr>
                <w:rFonts w:ascii="等线" w:eastAsia="等线" w:hAnsi="等线" w:cs="Times New Roman" w:hint="eastAsia"/>
                <w:sz w:val="13"/>
                <w:szCs w:val="13"/>
              </w:rPr>
              <w:t>8</w:t>
            </w:r>
          </w:p>
        </w:tc>
        <w:tc>
          <w:tcPr>
            <w:tcW w:w="992" w:type="dxa"/>
          </w:tcPr>
          <w:p w14:paraId="61D329F5" w14:textId="77777777" w:rsidR="00EE1B66" w:rsidRPr="00A73AB3" w:rsidRDefault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2F1759F5" w14:textId="70B2EE04" w:rsidR="00A73AB3" w:rsidRPr="00A73AB3" w:rsidRDefault="00EE1B66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="00A73AB3"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bookmarkStart w:id="7" w:name="OLE_LINK34"/>
            <w:r w:rsidR="00A73AB3"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1.04.0000</w:t>
            </w:r>
          </w:p>
          <w:p w14:paraId="7CFD7743" w14:textId="2DE2CBD8" w:rsidR="00EE1B66" w:rsidRP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  2.00.0000</w:t>
            </w:r>
            <w:bookmarkEnd w:id="7"/>
          </w:p>
        </w:tc>
        <w:tc>
          <w:tcPr>
            <w:tcW w:w="850" w:type="dxa"/>
          </w:tcPr>
          <w:p w14:paraId="6409F8B7" w14:textId="77777777" w:rsidR="00A73AB3" w:rsidRP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/>
                <w:sz w:val="13"/>
                <w:szCs w:val="13"/>
              </w:rPr>
              <w:t>1.01.0026</w:t>
            </w:r>
          </w:p>
          <w:p w14:paraId="22D54EAF" w14:textId="6D97825C" w:rsidR="00EE1B66" w:rsidRP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1.02.0015</w:t>
            </w:r>
          </w:p>
        </w:tc>
        <w:tc>
          <w:tcPr>
            <w:tcW w:w="993" w:type="dxa"/>
          </w:tcPr>
          <w:p w14:paraId="2E30543F" w14:textId="77777777" w:rsidR="00A73AB3" w:rsidRP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  <w:p w14:paraId="6C386776" w14:textId="0F1CBE52" w:rsidR="00EE1B66" w:rsidRP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1.01.0001</w:t>
            </w:r>
          </w:p>
        </w:tc>
        <w:tc>
          <w:tcPr>
            <w:tcW w:w="992" w:type="dxa"/>
          </w:tcPr>
          <w:p w14:paraId="4AE61C8B" w14:textId="0788CC0C" w:rsidR="00EE1B66" w:rsidRPr="0094639A" w:rsidRDefault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="00A73AB3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4</w:t>
            </w:r>
          </w:p>
        </w:tc>
        <w:tc>
          <w:tcPr>
            <w:tcW w:w="3685" w:type="dxa"/>
          </w:tcPr>
          <w:p w14:paraId="4E395351" w14:textId="229C8CE7" w:rsidR="00050397" w:rsidRPr="00F96228" w:rsidRDefault="0099157E" w:rsidP="00215324">
            <w:pPr>
              <w:numPr>
                <w:ilvl w:val="0"/>
                <w:numId w:val="2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Resolved the communication failure issue caused by the download of calibration data getting stuck.</w:t>
            </w:r>
          </w:p>
          <w:p w14:paraId="30AE5850" w14:textId="317AD96F" w:rsidR="00EE1B66" w:rsidRPr="00F96228" w:rsidRDefault="0099157E" w:rsidP="00215324">
            <w:pPr>
              <w:numPr>
                <w:ilvl w:val="0"/>
                <w:numId w:val="2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</w:t>
            </w:r>
            <w:r w:rsidRPr="00F96228">
              <w:rPr>
                <w:rFonts w:ascii="等线" w:eastAsia="等线" w:hAnsi="等线" w:cs="Times New Roman" w:hint="eastAsia"/>
                <w:sz w:val="13"/>
                <w:szCs w:val="13"/>
              </w:rPr>
              <w:t>ed</w:t>
            </w: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 xml:space="preserve"> other bugs.</w:t>
            </w:r>
          </w:p>
        </w:tc>
      </w:tr>
      <w:tr w:rsidR="00A73AB3" w14:paraId="587D2C73" w14:textId="77777777" w:rsidTr="00A37281">
        <w:trPr>
          <w:trHeight w:val="171"/>
        </w:trPr>
        <w:tc>
          <w:tcPr>
            <w:tcW w:w="988" w:type="dxa"/>
          </w:tcPr>
          <w:p w14:paraId="39199982" w14:textId="1D5CCFF9" w:rsid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8" w:name="OLE_LINK26"/>
            <w:bookmarkStart w:id="9" w:name="_Hlk201220259"/>
            <w:bookmarkEnd w:id="6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5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</w:t>
            </w:r>
            <w:bookmarkEnd w:id="8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</w:t>
            </w:r>
          </w:p>
        </w:tc>
        <w:tc>
          <w:tcPr>
            <w:tcW w:w="992" w:type="dxa"/>
          </w:tcPr>
          <w:p w14:paraId="2622D816" w14:textId="77777777" w:rsid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6D784AAF" w14:textId="410BC907" w:rsidR="00A73AB3" w:rsidRP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bookmarkStart w:id="10" w:name="OLE_LINK37"/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1.04.0000</w:t>
            </w:r>
          </w:p>
          <w:p w14:paraId="21C87EE3" w14:textId="3AD60F0A" w:rsid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  2.00.0000</w:t>
            </w:r>
            <w:bookmarkEnd w:id="10"/>
          </w:p>
        </w:tc>
        <w:tc>
          <w:tcPr>
            <w:tcW w:w="850" w:type="dxa"/>
          </w:tcPr>
          <w:p w14:paraId="140D3C93" w14:textId="77777777" w:rsidR="00A73AB3" w:rsidRDefault="00A73AB3" w:rsidP="00A73AB3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1.01.0026</w:t>
            </w:r>
          </w:p>
          <w:p w14:paraId="23B89B77" w14:textId="5AD980BC" w:rsidR="00A73AB3" w:rsidRPr="00EE1B66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1.02.0015</w:t>
            </w:r>
          </w:p>
        </w:tc>
        <w:tc>
          <w:tcPr>
            <w:tcW w:w="993" w:type="dxa"/>
          </w:tcPr>
          <w:p w14:paraId="7784A57F" w14:textId="77777777" w:rsidR="00A73AB3" w:rsidRDefault="00A73AB3" w:rsidP="00A73AB3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  <w:p w14:paraId="7C30E544" w14:textId="36CDF55E" w:rsid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1.01.0001</w:t>
            </w:r>
          </w:p>
        </w:tc>
        <w:tc>
          <w:tcPr>
            <w:tcW w:w="992" w:type="dxa"/>
          </w:tcPr>
          <w:p w14:paraId="7AD85504" w14:textId="543ACF5E" w:rsidR="00A73AB3" w:rsidRPr="0094639A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33</w:t>
            </w:r>
          </w:p>
        </w:tc>
        <w:tc>
          <w:tcPr>
            <w:tcW w:w="3685" w:type="dxa"/>
          </w:tcPr>
          <w:p w14:paraId="0F1EBFDE" w14:textId="2BFC4C5D" w:rsidR="0099157E" w:rsidRPr="0099157E" w:rsidRDefault="0099157E" w:rsidP="00215324">
            <w:pPr>
              <w:numPr>
                <w:ilvl w:val="0"/>
                <w:numId w:val="3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9157E">
              <w:rPr>
                <w:rFonts w:ascii="等线" w:eastAsia="等线" w:hAnsi="等线" w:cs="Times New Roman"/>
                <w:sz w:val="13"/>
                <w:szCs w:val="13"/>
              </w:rPr>
              <w:t>Added test pages for touch screen, LED, and buttons.</w:t>
            </w:r>
          </w:p>
          <w:p w14:paraId="29B3597A" w14:textId="66BD0AEF" w:rsidR="0099157E" w:rsidRPr="0099157E" w:rsidRDefault="0099157E" w:rsidP="00215324">
            <w:pPr>
              <w:numPr>
                <w:ilvl w:val="0"/>
                <w:numId w:val="3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9157E">
              <w:rPr>
                <w:rFonts w:ascii="等线" w:eastAsia="等线" w:hAnsi="等线" w:cs="Times New Roman"/>
                <w:sz w:val="13"/>
                <w:szCs w:val="13"/>
              </w:rPr>
              <w:t>Added a 200-hour countdown function for the factory mode.</w:t>
            </w:r>
          </w:p>
          <w:p w14:paraId="607C6F24" w14:textId="3A805C54" w:rsidR="0099157E" w:rsidRPr="0099157E" w:rsidRDefault="0099157E" w:rsidP="00215324">
            <w:pPr>
              <w:numPr>
                <w:ilvl w:val="0"/>
                <w:numId w:val="3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9157E">
              <w:rPr>
                <w:rFonts w:ascii="等线" w:eastAsia="等线" w:hAnsi="等线" w:cs="Times New Roman"/>
                <w:sz w:val="13"/>
                <w:szCs w:val="13"/>
              </w:rPr>
              <w:t>Added logarithmic frequency axis in SA mode.</w:t>
            </w:r>
          </w:p>
          <w:p w14:paraId="20C09F68" w14:textId="0ADAFD00" w:rsidR="0099157E" w:rsidRPr="0099157E" w:rsidRDefault="0099157E" w:rsidP="00215324">
            <w:pPr>
              <w:numPr>
                <w:ilvl w:val="0"/>
                <w:numId w:val="3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9157E">
              <w:rPr>
                <w:rFonts w:ascii="等线" w:eastAsia="等线" w:hAnsi="等线" w:cs="Times New Roman"/>
                <w:sz w:val="13"/>
                <w:szCs w:val="13"/>
              </w:rPr>
              <w:t>Added EMI detector in SA mode (only available with EMI option).</w:t>
            </w:r>
          </w:p>
          <w:p w14:paraId="18B01EC4" w14:textId="41C191F8" w:rsidR="0099157E" w:rsidRPr="0099157E" w:rsidRDefault="0099157E" w:rsidP="00215324">
            <w:pPr>
              <w:numPr>
                <w:ilvl w:val="0"/>
                <w:numId w:val="3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9157E">
              <w:rPr>
                <w:rFonts w:ascii="等线" w:eastAsia="等线" w:hAnsi="等线" w:cs="Times New Roman"/>
                <w:sz w:val="13"/>
                <w:szCs w:val="13"/>
              </w:rPr>
              <w:t>Added system disk repair function (resolves read-only disk issue caused by abnormal power loss).</w:t>
            </w:r>
          </w:p>
          <w:p w14:paraId="379911B5" w14:textId="08DDD30D" w:rsidR="0099157E" w:rsidRPr="0099157E" w:rsidRDefault="0099157E" w:rsidP="00215324">
            <w:pPr>
              <w:numPr>
                <w:ilvl w:val="0"/>
                <w:numId w:val="3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9157E">
              <w:rPr>
                <w:rFonts w:ascii="等线" w:eastAsia="等线" w:hAnsi="等线" w:cs="Times New Roman"/>
                <w:sz w:val="13"/>
                <w:szCs w:val="13"/>
              </w:rPr>
              <w:t>Added reliable upgrade functionality (factory folder: firmware for factory upgrade, fixed after shipment; user folder: for user upgrades with recovery support).</w:t>
            </w:r>
          </w:p>
          <w:p w14:paraId="064911B1" w14:textId="73387174" w:rsidR="0099157E" w:rsidRPr="0099157E" w:rsidRDefault="0099157E" w:rsidP="00215324">
            <w:pPr>
              <w:numPr>
                <w:ilvl w:val="0"/>
                <w:numId w:val="3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9157E">
              <w:rPr>
                <w:rFonts w:ascii="等线" w:eastAsia="等线" w:hAnsi="等线" w:cs="Times New Roman"/>
                <w:sz w:val="13"/>
                <w:szCs w:val="13"/>
              </w:rPr>
              <w:t>SNA option now only supports models with a functional TG.</w:t>
            </w:r>
          </w:p>
          <w:p w14:paraId="68E29BBA" w14:textId="24DD264F" w:rsidR="00A73AB3" w:rsidRDefault="0099157E" w:rsidP="00215324">
            <w:pPr>
              <w:numPr>
                <w:ilvl w:val="0"/>
                <w:numId w:val="3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9157E">
              <w:rPr>
                <w:rFonts w:ascii="等线" w:eastAsia="等线" w:hAnsi="等线" w:cs="Times New Roman"/>
                <w:sz w:val="13"/>
                <w:szCs w:val="13"/>
              </w:rPr>
              <w:t xml:space="preserve">Fixed various other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99157E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</w:p>
        </w:tc>
      </w:tr>
      <w:tr w:rsidR="00A73AB3" w14:paraId="7DD04CB8" w14:textId="77777777" w:rsidTr="00A37281">
        <w:trPr>
          <w:trHeight w:val="171"/>
        </w:trPr>
        <w:tc>
          <w:tcPr>
            <w:tcW w:w="988" w:type="dxa"/>
          </w:tcPr>
          <w:p w14:paraId="256768CA" w14:textId="756EBD8B" w:rsidR="00A73AB3" w:rsidRPr="00B16FAA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11" w:name="_Hlk201220331"/>
            <w:bookmarkEnd w:id="9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5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22</w:t>
            </w:r>
          </w:p>
        </w:tc>
        <w:tc>
          <w:tcPr>
            <w:tcW w:w="992" w:type="dxa"/>
          </w:tcPr>
          <w:p w14:paraId="360421CF" w14:textId="77777777" w:rsid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26FE9567" w14:textId="619074BF" w:rsidR="00A73AB3" w:rsidRP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bookmarkStart w:id="12" w:name="OLE_LINK40"/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1.04.0000</w:t>
            </w:r>
          </w:p>
          <w:p w14:paraId="0B2BDE75" w14:textId="0FB65967" w:rsidR="00A73AB3" w:rsidRPr="0069046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  2.00.0000</w:t>
            </w:r>
            <w:bookmarkEnd w:id="12"/>
          </w:p>
        </w:tc>
        <w:tc>
          <w:tcPr>
            <w:tcW w:w="850" w:type="dxa"/>
          </w:tcPr>
          <w:p w14:paraId="13DBDB1D" w14:textId="77777777" w:rsidR="00A73AB3" w:rsidRDefault="00A73AB3" w:rsidP="00A73AB3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1.01.0026</w:t>
            </w:r>
          </w:p>
          <w:p w14:paraId="2D01F683" w14:textId="7471AB58" w:rsidR="00A73AB3" w:rsidRPr="00EE1B66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1.02.0015</w:t>
            </w:r>
          </w:p>
        </w:tc>
        <w:tc>
          <w:tcPr>
            <w:tcW w:w="993" w:type="dxa"/>
          </w:tcPr>
          <w:p w14:paraId="40ABA565" w14:textId="77777777" w:rsidR="00A73AB3" w:rsidRDefault="00A73AB3" w:rsidP="00A73AB3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  <w:p w14:paraId="3F5AC86C" w14:textId="13F4E6DD" w:rsidR="00A73AB3" w:rsidRPr="00EE1B66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1.01.0001</w:t>
            </w:r>
          </w:p>
        </w:tc>
        <w:tc>
          <w:tcPr>
            <w:tcW w:w="992" w:type="dxa"/>
          </w:tcPr>
          <w:p w14:paraId="18C79FFE" w14:textId="5DF112E3" w:rsidR="00A73AB3" w:rsidRPr="00E16610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28</w:t>
            </w:r>
          </w:p>
        </w:tc>
        <w:tc>
          <w:tcPr>
            <w:tcW w:w="3685" w:type="dxa"/>
          </w:tcPr>
          <w:p w14:paraId="557B2A86" w14:textId="070B9345" w:rsidR="00491343" w:rsidRPr="00491343" w:rsidRDefault="00491343" w:rsidP="00215324">
            <w:pPr>
              <w:numPr>
                <w:ilvl w:val="0"/>
                <w:numId w:val="4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>Focused on modifying SCPI issues in the bug list.</w:t>
            </w:r>
          </w:p>
          <w:p w14:paraId="711B3742" w14:textId="48A6FD16" w:rsidR="00491343" w:rsidRPr="00491343" w:rsidRDefault="00491343" w:rsidP="00215324">
            <w:pPr>
              <w:numPr>
                <w:ilvl w:val="0"/>
                <w:numId w:val="4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>Optimized the "waiting for trigger" issue during calibration.</w:t>
            </w:r>
          </w:p>
          <w:p w14:paraId="3C23E459" w14:textId="50527574" w:rsidR="00491343" w:rsidRPr="00491343" w:rsidRDefault="00491343" w:rsidP="00215324">
            <w:pPr>
              <w:numPr>
                <w:ilvl w:val="0"/>
                <w:numId w:val="4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>Implemented a fixed machine activation scheme for factory mode activation.</w:t>
            </w:r>
          </w:p>
          <w:p w14:paraId="3D519510" w14:textId="50D75D83" w:rsidR="00A73AB3" w:rsidRPr="00E16610" w:rsidRDefault="00491343" w:rsidP="00215324">
            <w:pPr>
              <w:numPr>
                <w:ilvl w:val="0"/>
                <w:numId w:val="4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</w:t>
            </w: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 xml:space="preserve"> some other BUGs.</w:t>
            </w:r>
          </w:p>
        </w:tc>
      </w:tr>
      <w:tr w:rsidR="00A73AB3" w14:paraId="2612B73A" w14:textId="77777777" w:rsidTr="00A37281">
        <w:trPr>
          <w:trHeight w:val="171"/>
        </w:trPr>
        <w:tc>
          <w:tcPr>
            <w:tcW w:w="988" w:type="dxa"/>
          </w:tcPr>
          <w:p w14:paraId="0E11F690" w14:textId="3205766D" w:rsidR="00A73AB3" w:rsidRPr="00B16FAA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13" w:name="_Hlk201220520"/>
            <w:bookmarkEnd w:id="11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12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31</w:t>
            </w:r>
          </w:p>
        </w:tc>
        <w:tc>
          <w:tcPr>
            <w:tcW w:w="992" w:type="dxa"/>
          </w:tcPr>
          <w:p w14:paraId="3F54B636" w14:textId="77777777" w:rsid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77EADC56" w14:textId="7B325859" w:rsidR="00A73AB3" w:rsidRP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bookmarkStart w:id="14" w:name="OLE_LINK43"/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1.04.0000</w:t>
            </w:r>
          </w:p>
          <w:p w14:paraId="622CAF3A" w14:textId="0813D07F" w:rsidR="00A73AB3" w:rsidRPr="0069046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  2.00.0000</w:t>
            </w:r>
            <w:bookmarkEnd w:id="14"/>
          </w:p>
        </w:tc>
        <w:tc>
          <w:tcPr>
            <w:tcW w:w="850" w:type="dxa"/>
          </w:tcPr>
          <w:p w14:paraId="552EA29D" w14:textId="11BDFD0D" w:rsidR="00A73AB3" w:rsidRDefault="00A73AB3" w:rsidP="00A73AB3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1.01.0025</w:t>
            </w:r>
          </w:p>
          <w:p w14:paraId="674B37C2" w14:textId="10E8813D" w:rsidR="00A73AB3" w:rsidRPr="00EE1B66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1.02.0011</w:t>
            </w:r>
          </w:p>
        </w:tc>
        <w:tc>
          <w:tcPr>
            <w:tcW w:w="993" w:type="dxa"/>
          </w:tcPr>
          <w:p w14:paraId="28674F7A" w14:textId="77777777" w:rsidR="00A73AB3" w:rsidRDefault="00A73AB3" w:rsidP="00A73AB3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  <w:p w14:paraId="4BA6F8B3" w14:textId="1E60CFB1" w:rsidR="00A73AB3" w:rsidRPr="00EE1B66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1.01.0001</w:t>
            </w:r>
          </w:p>
        </w:tc>
        <w:tc>
          <w:tcPr>
            <w:tcW w:w="992" w:type="dxa"/>
          </w:tcPr>
          <w:p w14:paraId="5F9FC218" w14:textId="4F712A40" w:rsidR="00A73AB3" w:rsidRPr="00E16610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27</w:t>
            </w:r>
          </w:p>
        </w:tc>
        <w:tc>
          <w:tcPr>
            <w:tcW w:w="3685" w:type="dxa"/>
          </w:tcPr>
          <w:p w14:paraId="59D5BAED" w14:textId="5AE77BF2" w:rsidR="00491343" w:rsidRPr="00491343" w:rsidRDefault="00491343" w:rsidP="00215324">
            <w:pPr>
              <w:numPr>
                <w:ilvl w:val="0"/>
                <w:numId w:val="5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>Fixed the issue where external trigger was invalid when TG was enabled.</w:t>
            </w:r>
          </w:p>
          <w:p w14:paraId="777101C4" w14:textId="2869C9EB" w:rsidR="00491343" w:rsidRPr="00491343" w:rsidRDefault="00491343" w:rsidP="00215324">
            <w:pPr>
              <w:numPr>
                <w:ilvl w:val="0"/>
                <w:numId w:val="5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>Disabled the special feature of switching to factory mode during business trips.</w:t>
            </w:r>
          </w:p>
          <w:p w14:paraId="0EE5EF1C" w14:textId="0755CC3D" w:rsidR="00A73AB3" w:rsidRPr="00E16610" w:rsidRDefault="00491343" w:rsidP="00215324">
            <w:pPr>
              <w:numPr>
                <w:ilvl w:val="0"/>
                <w:numId w:val="5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</w:t>
            </w: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 xml:space="preserve"> some BUGs.</w:t>
            </w:r>
          </w:p>
        </w:tc>
      </w:tr>
      <w:tr w:rsidR="00A73AB3" w14:paraId="74FCF32D" w14:textId="77777777" w:rsidTr="00A37281">
        <w:trPr>
          <w:trHeight w:val="171"/>
        </w:trPr>
        <w:tc>
          <w:tcPr>
            <w:tcW w:w="988" w:type="dxa"/>
          </w:tcPr>
          <w:p w14:paraId="174AB77D" w14:textId="030593FB" w:rsidR="00A73AB3" w:rsidRPr="00B16FAA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15" w:name="_Hlk201220674"/>
            <w:bookmarkEnd w:id="13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10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21</w:t>
            </w:r>
          </w:p>
        </w:tc>
        <w:tc>
          <w:tcPr>
            <w:tcW w:w="992" w:type="dxa"/>
          </w:tcPr>
          <w:p w14:paraId="2E60B2AE" w14:textId="77777777" w:rsid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63FE944D" w14:textId="5ADC7E3D" w:rsidR="00A73AB3" w:rsidRPr="00A73AB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bookmarkStart w:id="16" w:name="OLE_LINK46"/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>1.04.0000</w:t>
            </w:r>
          </w:p>
          <w:p w14:paraId="286DE6AA" w14:textId="388C4449" w:rsidR="00A73AB3" w:rsidRPr="00690463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73AB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  2.00.0000</w:t>
            </w:r>
            <w:bookmarkEnd w:id="16"/>
          </w:p>
        </w:tc>
        <w:tc>
          <w:tcPr>
            <w:tcW w:w="850" w:type="dxa"/>
          </w:tcPr>
          <w:p w14:paraId="072AA05B" w14:textId="2E5AE16A" w:rsidR="00A73AB3" w:rsidRDefault="00A73AB3" w:rsidP="00A73AB3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1.01.0024</w:t>
            </w:r>
          </w:p>
          <w:p w14:paraId="1B36E0B3" w14:textId="0C78FE1A" w:rsidR="00A73AB3" w:rsidRPr="00EE1B66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1.02.00</w:t>
            </w:r>
            <w:r w:rsidR="00C513EB">
              <w:rPr>
                <w:rFonts w:ascii="等线" w:eastAsia="等线" w:hAnsi="等线" w:cs="Times New Roman" w:hint="eastAsia"/>
                <w:sz w:val="13"/>
                <w:szCs w:val="13"/>
              </w:rPr>
              <w:t>04</w:t>
            </w:r>
          </w:p>
        </w:tc>
        <w:tc>
          <w:tcPr>
            <w:tcW w:w="993" w:type="dxa"/>
          </w:tcPr>
          <w:p w14:paraId="568B6B00" w14:textId="77777777" w:rsidR="00A73AB3" w:rsidRDefault="00A73AB3" w:rsidP="00A73AB3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  <w:p w14:paraId="2356FDCF" w14:textId="3D94D516" w:rsidR="00A73AB3" w:rsidRPr="00EE1B66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1.01.0001</w:t>
            </w:r>
          </w:p>
        </w:tc>
        <w:tc>
          <w:tcPr>
            <w:tcW w:w="992" w:type="dxa"/>
          </w:tcPr>
          <w:p w14:paraId="5B53AC50" w14:textId="40FA3F35" w:rsidR="00A73AB3" w:rsidRPr="00E16610" w:rsidRDefault="00A73AB3" w:rsidP="00A73AB3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 w:rsidR="00C513EB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4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 w:rsidR="00C513EB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20</w:t>
            </w:r>
          </w:p>
        </w:tc>
        <w:tc>
          <w:tcPr>
            <w:tcW w:w="3685" w:type="dxa"/>
          </w:tcPr>
          <w:p w14:paraId="4CBF8510" w14:textId="42FA0618" w:rsidR="00491343" w:rsidRPr="00491343" w:rsidRDefault="00491343" w:rsidP="00215324">
            <w:pPr>
              <w:numPr>
                <w:ilvl w:val="0"/>
                <w:numId w:val="6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>Fixed issues carried over from the previous version.</w:t>
            </w:r>
          </w:p>
          <w:p w14:paraId="6A609692" w14:textId="5C243270" w:rsidR="00491343" w:rsidRPr="00491343" w:rsidRDefault="00491343" w:rsidP="00215324">
            <w:pPr>
              <w:numPr>
                <w:ilvl w:val="0"/>
                <w:numId w:val="6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>Released SNA (reflection measurement) to all models with TG.</w:t>
            </w:r>
          </w:p>
          <w:p w14:paraId="167D3E20" w14:textId="0BA5D8C9" w:rsidR="00491343" w:rsidRPr="00491343" w:rsidRDefault="00491343" w:rsidP="00215324">
            <w:pPr>
              <w:numPr>
                <w:ilvl w:val="0"/>
                <w:numId w:val="6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>Fixed the crash issue when the sound card was opened.</w:t>
            </w:r>
          </w:p>
          <w:p w14:paraId="34066928" w14:textId="20B2E9AD" w:rsidR="00A73AB3" w:rsidRPr="00E16610" w:rsidRDefault="00491343" w:rsidP="00215324">
            <w:pPr>
              <w:numPr>
                <w:ilvl w:val="0"/>
                <w:numId w:val="6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91343">
              <w:rPr>
                <w:rFonts w:ascii="等线" w:eastAsia="等线" w:hAnsi="等线" w:cs="Times New Roman"/>
                <w:sz w:val="13"/>
                <w:szCs w:val="13"/>
              </w:rPr>
              <w:t>Addressed other SCPI issues.</w:t>
            </w:r>
          </w:p>
        </w:tc>
      </w:tr>
      <w:bookmarkEnd w:id="15"/>
      <w:tr w:rsidR="00C513EB" w14:paraId="1119331B" w14:textId="77777777" w:rsidTr="00A37281">
        <w:trPr>
          <w:trHeight w:val="171"/>
        </w:trPr>
        <w:tc>
          <w:tcPr>
            <w:tcW w:w="988" w:type="dxa"/>
          </w:tcPr>
          <w:p w14:paraId="1BD9EF79" w14:textId="0D38EAFE" w:rsidR="00C513EB" w:rsidRPr="00B16FAA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7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5</w:t>
            </w:r>
          </w:p>
        </w:tc>
        <w:tc>
          <w:tcPr>
            <w:tcW w:w="992" w:type="dxa"/>
          </w:tcPr>
          <w:p w14:paraId="256E8DA6" w14:textId="77777777" w:rsidR="00C513EB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443F5091" w14:textId="44A3CC2C" w:rsidR="00C513EB" w:rsidRPr="00C513EB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bookmarkStart w:id="17" w:name="OLE_LINK49"/>
            <w:r w:rsidRPr="00C513EB">
              <w:rPr>
                <w:rFonts w:ascii="等线" w:eastAsia="等线" w:hAnsi="等线" w:cs="Times New Roman" w:hint="eastAsia"/>
                <w:sz w:val="13"/>
                <w:szCs w:val="13"/>
              </w:rPr>
              <w:t>1.04.0000</w:t>
            </w:r>
            <w:bookmarkEnd w:id="17"/>
          </w:p>
          <w:p w14:paraId="12C4B0FA" w14:textId="4C02A749" w:rsidR="00C513EB" w:rsidRPr="00F71908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sz w:val="13"/>
                <w:szCs w:val="13"/>
              </w:rPr>
            </w:pPr>
            <w:r w:rsidRPr="00C513EB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  </w:t>
            </w: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2.00.0000</w:t>
            </w:r>
          </w:p>
        </w:tc>
        <w:tc>
          <w:tcPr>
            <w:tcW w:w="850" w:type="dxa"/>
          </w:tcPr>
          <w:p w14:paraId="2A3D9A1F" w14:textId="726DFFC0" w:rsidR="00C513EB" w:rsidRDefault="00C513EB" w:rsidP="00C513EB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1.01.0022</w:t>
            </w:r>
          </w:p>
          <w:p w14:paraId="1EC62D41" w14:textId="184E608B" w:rsidR="00C513EB" w:rsidRPr="00F71908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1.02.0004</w:t>
            </w:r>
          </w:p>
        </w:tc>
        <w:tc>
          <w:tcPr>
            <w:tcW w:w="993" w:type="dxa"/>
          </w:tcPr>
          <w:p w14:paraId="06882275" w14:textId="77777777" w:rsidR="00C513EB" w:rsidRDefault="00C513EB" w:rsidP="00C513EB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18" w:name="OLE_LINK50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  <w:bookmarkEnd w:id="18"/>
          <w:p w14:paraId="33C2E690" w14:textId="2F9E844C" w:rsidR="00C513EB" w:rsidRPr="00F71908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1.01.0001</w:t>
            </w:r>
          </w:p>
        </w:tc>
        <w:tc>
          <w:tcPr>
            <w:tcW w:w="992" w:type="dxa"/>
          </w:tcPr>
          <w:p w14:paraId="5713F4E2" w14:textId="16043EF1" w:rsidR="00C513EB" w:rsidRPr="00E16610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67</w:t>
            </w:r>
          </w:p>
        </w:tc>
        <w:tc>
          <w:tcPr>
            <w:tcW w:w="3685" w:type="dxa"/>
          </w:tcPr>
          <w:p w14:paraId="11E35CF8" w14:textId="2CFDAA0D" w:rsidR="007B4883" w:rsidRPr="007B4883" w:rsidRDefault="007B4883" w:rsidP="00215324">
            <w:pPr>
              <w:numPr>
                <w:ilvl w:val="0"/>
                <w:numId w:val="8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Added maximum demodulation time for analog demodulation.</w:t>
            </w:r>
          </w:p>
          <w:p w14:paraId="5A724885" w14:textId="5DDF782E" w:rsidR="007B4883" w:rsidRPr="007B4883" w:rsidRDefault="007B4883" w:rsidP="00215324">
            <w:pPr>
              <w:numPr>
                <w:ilvl w:val="0"/>
                <w:numId w:val="8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Added import/export function for analog demodulation.</w:t>
            </w:r>
          </w:p>
          <w:p w14:paraId="6D54F985" w14:textId="06516ACD" w:rsidR="007B4883" w:rsidRPr="007B4883" w:rsidRDefault="007B4883" w:rsidP="00215324">
            <w:pPr>
              <w:numPr>
                <w:ilvl w:val="0"/>
                <w:numId w:val="8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Added RF hardware version 2.0 to resolve a series of issues caused by chip parking. (Version 2.00 is incompatible with 1.04).</w:t>
            </w:r>
          </w:p>
          <w:p w14:paraId="33A66263" w14:textId="372A63A1" w:rsidR="00C513EB" w:rsidRPr="007B4883" w:rsidRDefault="007B4883" w:rsidP="00215324">
            <w:pPr>
              <w:numPr>
                <w:ilvl w:val="0"/>
                <w:numId w:val="8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tr w:rsidR="00EE1B66" w14:paraId="763EC68A" w14:textId="77777777" w:rsidTr="00A37281">
        <w:trPr>
          <w:trHeight w:val="171"/>
        </w:trPr>
        <w:tc>
          <w:tcPr>
            <w:tcW w:w="988" w:type="dxa"/>
          </w:tcPr>
          <w:p w14:paraId="22FAEA1B" w14:textId="118AFDA6" w:rsidR="00EE1B66" w:rsidRPr="00B16FAA" w:rsidRDefault="0083487F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 w:rsidR="00C513EB"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 w:rsidR="00C513EB">
              <w:rPr>
                <w:rFonts w:ascii="等线" w:eastAsia="等线" w:hAnsi="等线" w:cs="Times New Roman" w:hint="eastAsia"/>
                <w:sz w:val="13"/>
                <w:szCs w:val="13"/>
              </w:rPr>
              <w:t>5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 w:rsidR="00C513EB">
              <w:rPr>
                <w:rFonts w:ascii="等线" w:eastAsia="等线" w:hAnsi="等线" w:cs="Times New Roman" w:hint="eastAsia"/>
                <w:sz w:val="13"/>
                <w:szCs w:val="13"/>
              </w:rPr>
              <w:t>9</w:t>
            </w:r>
          </w:p>
        </w:tc>
        <w:tc>
          <w:tcPr>
            <w:tcW w:w="992" w:type="dxa"/>
          </w:tcPr>
          <w:p w14:paraId="29F07928" w14:textId="77777777" w:rsid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0EF3D60B" w14:textId="0F261FEF" w:rsidR="00EE1B66" w:rsidRPr="00690463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bookmarkStart w:id="19" w:name="OLE_LINK51"/>
            <w:r w:rsidR="00C513EB" w:rsidRPr="00C513EB">
              <w:rPr>
                <w:rFonts w:ascii="等线" w:eastAsia="等线" w:hAnsi="等线" w:cs="Times New Roman" w:hint="eastAsia"/>
                <w:sz w:val="13"/>
                <w:szCs w:val="13"/>
              </w:rPr>
              <w:t>1.04.0000</w:t>
            </w:r>
            <w:bookmarkEnd w:id="19"/>
          </w:p>
        </w:tc>
        <w:tc>
          <w:tcPr>
            <w:tcW w:w="850" w:type="dxa"/>
          </w:tcPr>
          <w:p w14:paraId="3B671B5E" w14:textId="63119DE8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1.01.00</w:t>
            </w:r>
            <w:r w:rsidR="00C513EB">
              <w:rPr>
                <w:rFonts w:ascii="等线" w:eastAsia="等线" w:hAnsi="等线" w:cs="Times New Roman" w:hint="eastAsia"/>
                <w:sz w:val="13"/>
                <w:szCs w:val="13"/>
              </w:rPr>
              <w:t>22</w:t>
            </w:r>
          </w:p>
        </w:tc>
        <w:tc>
          <w:tcPr>
            <w:tcW w:w="993" w:type="dxa"/>
          </w:tcPr>
          <w:p w14:paraId="6412E7AF" w14:textId="77777777" w:rsidR="00C513EB" w:rsidRPr="00C513EB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513EB"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  <w:p w14:paraId="7D91C7E7" w14:textId="5913B4FB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</w:p>
        </w:tc>
        <w:tc>
          <w:tcPr>
            <w:tcW w:w="992" w:type="dxa"/>
          </w:tcPr>
          <w:p w14:paraId="5CAED231" w14:textId="7E740D4E" w:rsidR="00EE1B66" w:rsidRPr="00E16610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 w:rsidR="00C513EB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59</w:t>
            </w:r>
          </w:p>
        </w:tc>
        <w:tc>
          <w:tcPr>
            <w:tcW w:w="3685" w:type="dxa"/>
          </w:tcPr>
          <w:p w14:paraId="61293902" w14:textId="05C08AB5" w:rsidR="007B4883" w:rsidRPr="007B4883" w:rsidRDefault="007B4883" w:rsidP="00215324">
            <w:pPr>
              <w:numPr>
                <w:ilvl w:val="0"/>
                <w:numId w:val="7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demodulation signal trigger stability for analog demodulation, and addressed some SCPI issues.</w:t>
            </w:r>
          </w:p>
          <w:p w14:paraId="057CE5C2" w14:textId="3EA72A31" w:rsidR="007B4883" w:rsidRPr="007B4883" w:rsidRDefault="007B4883" w:rsidP="00215324">
            <w:pPr>
              <w:numPr>
                <w:ilvl w:val="0"/>
                <w:numId w:val="7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Added PM demodulation.</w:t>
            </w:r>
          </w:p>
          <w:p w14:paraId="39C28395" w14:textId="145408A1" w:rsidR="00EE1B66" w:rsidRPr="007B4883" w:rsidRDefault="007B4883" w:rsidP="00215324">
            <w:pPr>
              <w:numPr>
                <w:ilvl w:val="0"/>
                <w:numId w:val="7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tr w:rsidR="00C513EB" w14:paraId="1028B28E" w14:textId="77777777" w:rsidTr="00A37281">
        <w:trPr>
          <w:trHeight w:val="171"/>
        </w:trPr>
        <w:tc>
          <w:tcPr>
            <w:tcW w:w="988" w:type="dxa"/>
          </w:tcPr>
          <w:p w14:paraId="7ED4B9EE" w14:textId="39D887FC" w:rsidR="00C513EB" w:rsidRPr="00B16FAA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0" w:name="_Hlk201220918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9</w:t>
            </w:r>
          </w:p>
        </w:tc>
        <w:tc>
          <w:tcPr>
            <w:tcW w:w="992" w:type="dxa"/>
          </w:tcPr>
          <w:p w14:paraId="50D349E5" w14:textId="77777777" w:rsidR="00C513EB" w:rsidRPr="004109C0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</w:t>
            </w:r>
            <w:r w:rsidRPr="004109C0">
              <w:rPr>
                <w:rFonts w:ascii="等线" w:eastAsia="等线" w:hAnsi="等线" w:cs="Times New Roman" w:hint="eastAsia"/>
                <w:sz w:val="13"/>
                <w:szCs w:val="13"/>
              </w:rPr>
              <w:t>05.0000</w:t>
            </w:r>
          </w:p>
          <w:p w14:paraId="41EDCE81" w14:textId="48D48736" w:rsidR="00C513EB" w:rsidRPr="00690463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4109C0"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4109C0">
              <w:rPr>
                <w:rFonts w:ascii="等线" w:eastAsia="等线" w:hAnsi="等线" w:cs="Times New Roman"/>
                <w:sz w:val="13"/>
                <w:szCs w:val="13"/>
              </w:rPr>
              <w:t>1.04.0000</w:t>
            </w:r>
          </w:p>
        </w:tc>
        <w:tc>
          <w:tcPr>
            <w:tcW w:w="850" w:type="dxa"/>
          </w:tcPr>
          <w:p w14:paraId="5B180C32" w14:textId="4CCDD317" w:rsidR="00C513EB" w:rsidRPr="00F71908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1.01.0022</w:t>
            </w:r>
          </w:p>
        </w:tc>
        <w:tc>
          <w:tcPr>
            <w:tcW w:w="993" w:type="dxa"/>
          </w:tcPr>
          <w:p w14:paraId="4498B221" w14:textId="3868A7EC" w:rsidR="00C513EB" w:rsidRPr="00EE1B66" w:rsidRDefault="00C513EB" w:rsidP="00C513EB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30F67F45" w14:textId="13060619" w:rsidR="00C513EB" w:rsidRPr="00E16610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53</w:t>
            </w:r>
          </w:p>
        </w:tc>
        <w:tc>
          <w:tcPr>
            <w:tcW w:w="3685" w:type="dxa"/>
          </w:tcPr>
          <w:p w14:paraId="3772B846" w14:textId="282DC709" w:rsidR="007B4883" w:rsidRPr="007B4883" w:rsidRDefault="007B4883" w:rsidP="00215324">
            <w:pPr>
              <w:numPr>
                <w:ilvl w:val="0"/>
                <w:numId w:val="7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abnormal RBW amplitude in EMI mode.</w:t>
            </w:r>
          </w:p>
          <w:p w14:paraId="471428FA" w14:textId="5070D1E7" w:rsidR="007B4883" w:rsidRPr="007B4883" w:rsidRDefault="007B4883" w:rsidP="00215324">
            <w:pPr>
              <w:numPr>
                <w:ilvl w:val="0"/>
                <w:numId w:val="7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SCPI-related bugs.</w:t>
            </w:r>
          </w:p>
          <w:p w14:paraId="7B7D4764" w14:textId="46488878" w:rsidR="00C513EB" w:rsidRPr="007B4883" w:rsidRDefault="007B4883" w:rsidP="00215324">
            <w:pPr>
              <w:numPr>
                <w:ilvl w:val="0"/>
                <w:numId w:val="7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Increased the number of calibration points for the Tracking Generator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C513EB" w14:paraId="785D72C8" w14:textId="77777777" w:rsidTr="00A37281">
        <w:trPr>
          <w:trHeight w:val="171"/>
        </w:trPr>
        <w:tc>
          <w:tcPr>
            <w:tcW w:w="988" w:type="dxa"/>
          </w:tcPr>
          <w:p w14:paraId="6EA7B7C0" w14:textId="3D3C2EF7" w:rsidR="00C513EB" w:rsidRPr="00B16FAA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1" w:name="_Hlk201220956"/>
            <w:bookmarkEnd w:id="20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9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15</w:t>
            </w:r>
          </w:p>
        </w:tc>
        <w:tc>
          <w:tcPr>
            <w:tcW w:w="992" w:type="dxa"/>
          </w:tcPr>
          <w:p w14:paraId="60E7B0C4" w14:textId="77777777" w:rsidR="00C513EB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334139D6" w14:textId="636AB171" w:rsidR="00C513EB" w:rsidRPr="00690463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C513EB">
              <w:rPr>
                <w:rFonts w:ascii="等线" w:eastAsia="等线" w:hAnsi="等线" w:cs="Times New Roman" w:hint="eastAsia"/>
                <w:sz w:val="13"/>
                <w:szCs w:val="13"/>
              </w:rPr>
              <w:t>1.04.0000</w:t>
            </w:r>
          </w:p>
        </w:tc>
        <w:tc>
          <w:tcPr>
            <w:tcW w:w="850" w:type="dxa"/>
          </w:tcPr>
          <w:p w14:paraId="68548E99" w14:textId="5663BC97" w:rsidR="00C513EB" w:rsidRPr="00F825F9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1.01.0020</w:t>
            </w:r>
          </w:p>
        </w:tc>
        <w:tc>
          <w:tcPr>
            <w:tcW w:w="993" w:type="dxa"/>
          </w:tcPr>
          <w:p w14:paraId="0EEF64D8" w14:textId="6677F977" w:rsidR="00C513EB" w:rsidRPr="00F825F9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10FC5D1B" w14:textId="1E773536" w:rsidR="00C513EB" w:rsidRPr="00E16610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33</w:t>
            </w:r>
          </w:p>
        </w:tc>
        <w:tc>
          <w:tcPr>
            <w:tcW w:w="3685" w:type="dxa"/>
          </w:tcPr>
          <w:p w14:paraId="1BC1C862" w14:textId="76D36963" w:rsidR="007B4883" w:rsidRPr="007B4883" w:rsidRDefault="007B4883" w:rsidP="00215324">
            <w:pPr>
              <w:numPr>
                <w:ilvl w:val="0"/>
                <w:numId w:val="9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amplitude inaccuracy issue introduced in version 28.</w:t>
            </w:r>
          </w:p>
          <w:p w14:paraId="743106F4" w14:textId="293DDE3F" w:rsidR="007B4883" w:rsidRPr="007B4883" w:rsidRDefault="007B4883" w:rsidP="00215324">
            <w:pPr>
              <w:numPr>
                <w:ilvl w:val="0"/>
                <w:numId w:val="9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video trigger issue in Zero SPAN mode.</w:t>
            </w:r>
          </w:p>
          <w:p w14:paraId="17E4B70E" w14:textId="6A91D0A1" w:rsidR="007B4883" w:rsidRPr="007B4883" w:rsidRDefault="007B4883" w:rsidP="00215324">
            <w:pPr>
              <w:numPr>
                <w:ilvl w:val="0"/>
                <w:numId w:val="9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compatibility issues with RF hardware versions below 1.03.</w:t>
            </w:r>
          </w:p>
          <w:p w14:paraId="3C4F43AA" w14:textId="023E44B1" w:rsidR="007B4883" w:rsidRPr="007B4883" w:rsidRDefault="007B4883" w:rsidP="00215324">
            <w:pPr>
              <w:numPr>
                <w:ilvl w:val="0"/>
                <w:numId w:val="9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occasional frequency loss during calibration.</w:t>
            </w:r>
          </w:p>
          <w:p w14:paraId="47E3B7B6" w14:textId="441B6EA1" w:rsidR="007B4883" w:rsidRPr="007B4883" w:rsidRDefault="007B4883" w:rsidP="00215324">
            <w:pPr>
              <w:numPr>
                <w:ilvl w:val="0"/>
                <w:numId w:val="9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Modified TG calibration success judgment start frequency: 3036 starts from 10M, 3084 starts from 100K.</w:t>
            </w:r>
          </w:p>
          <w:p w14:paraId="060B8AA0" w14:textId="731F39A9" w:rsidR="007B4883" w:rsidRPr="007B4883" w:rsidRDefault="007B4883" w:rsidP="00215324">
            <w:pPr>
              <w:numPr>
                <w:ilvl w:val="0"/>
                <w:numId w:val="9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abnormal amplitude at the last scan point when the TG sweep includes a 9k start frequency.</w:t>
            </w:r>
          </w:p>
          <w:p w14:paraId="3C8C95D9" w14:textId="20FCA5CC" w:rsidR="00C513EB" w:rsidRPr="007B4883" w:rsidRDefault="007B4883" w:rsidP="00215324">
            <w:pPr>
              <w:numPr>
                <w:ilvl w:val="0"/>
                <w:numId w:val="9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tr w:rsidR="00C513EB" w14:paraId="5D8BF47B" w14:textId="77777777" w:rsidTr="00A37281">
        <w:trPr>
          <w:trHeight w:val="171"/>
        </w:trPr>
        <w:tc>
          <w:tcPr>
            <w:tcW w:w="988" w:type="dxa"/>
          </w:tcPr>
          <w:p w14:paraId="1846118F" w14:textId="5DD0740D" w:rsidR="00C513EB" w:rsidRPr="00B16FAA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2" w:name="_Hlk201221002"/>
            <w:bookmarkEnd w:id="21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8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29</w:t>
            </w:r>
          </w:p>
        </w:tc>
        <w:tc>
          <w:tcPr>
            <w:tcW w:w="992" w:type="dxa"/>
          </w:tcPr>
          <w:p w14:paraId="18884EBE" w14:textId="77777777" w:rsidR="00C513EB" w:rsidRDefault="00C513EB" w:rsidP="00C513EB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531C4AAD" w14:textId="40418905" w:rsidR="00C513EB" w:rsidRPr="00690463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7F69C3BB" w14:textId="4BF5461C" w:rsidR="00C513EB" w:rsidRPr="00F71908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1.01.0020</w:t>
            </w:r>
          </w:p>
        </w:tc>
        <w:tc>
          <w:tcPr>
            <w:tcW w:w="993" w:type="dxa"/>
          </w:tcPr>
          <w:p w14:paraId="1786EAED" w14:textId="41FA8A60" w:rsidR="00C513EB" w:rsidRPr="00EE1B66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2DEF41AB" w14:textId="72743265" w:rsidR="00C513EB" w:rsidRPr="00E16610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28</w:t>
            </w:r>
          </w:p>
        </w:tc>
        <w:tc>
          <w:tcPr>
            <w:tcW w:w="3685" w:type="dxa"/>
          </w:tcPr>
          <w:p w14:paraId="0F7D002B" w14:textId="77777777" w:rsidR="007B4883" w:rsidRPr="007B4883" w:rsidRDefault="007B4883" w:rsidP="00215324">
            <w:pPr>
              <w:numPr>
                <w:ilvl w:val="0"/>
                <w:numId w:val="10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SCPI bugs.</w:t>
            </w:r>
          </w:p>
          <w:p w14:paraId="497C1B48" w14:textId="77777777" w:rsidR="007B4883" w:rsidRPr="007B4883" w:rsidRDefault="007B4883" w:rsidP="00215324">
            <w:pPr>
              <w:numPr>
                <w:ilvl w:val="0"/>
                <w:numId w:val="10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Modified amplitude compensation strategy at RF segment boundaries.</w:t>
            </w:r>
          </w:p>
          <w:p w14:paraId="392F72B2" w14:textId="77777777" w:rsidR="007B4883" w:rsidRPr="007B4883" w:rsidRDefault="007B4883" w:rsidP="00215324">
            <w:pPr>
              <w:numPr>
                <w:ilvl w:val="0"/>
                <w:numId w:val="10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amplitude overflow issue with EMI average detection.</w:t>
            </w:r>
          </w:p>
          <w:p w14:paraId="4EB7001B" w14:textId="307B6043" w:rsidR="00C513EB" w:rsidRPr="007B4883" w:rsidRDefault="007B4883" w:rsidP="00215324">
            <w:pPr>
              <w:numPr>
                <w:ilvl w:val="0"/>
                <w:numId w:val="10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B4883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bookmarkEnd w:id="22"/>
      <w:tr w:rsidR="00C513EB" w14:paraId="4A574890" w14:textId="77777777" w:rsidTr="00A37281">
        <w:trPr>
          <w:trHeight w:val="171"/>
        </w:trPr>
        <w:tc>
          <w:tcPr>
            <w:tcW w:w="988" w:type="dxa"/>
          </w:tcPr>
          <w:p w14:paraId="3000A8D1" w14:textId="796A9D25" w:rsidR="00C513EB" w:rsidRPr="00B16FAA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8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15</w:t>
            </w:r>
          </w:p>
        </w:tc>
        <w:tc>
          <w:tcPr>
            <w:tcW w:w="992" w:type="dxa"/>
          </w:tcPr>
          <w:p w14:paraId="2102ADA6" w14:textId="77777777" w:rsidR="00C513EB" w:rsidRDefault="00C513EB" w:rsidP="00C513EB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2459387D" w14:textId="7ECC782B" w:rsidR="00C513EB" w:rsidRPr="00690463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0DD8CFBB" w14:textId="5BAC7D6F" w:rsidR="00C513EB" w:rsidRPr="00EE1B66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1.01.0017</w:t>
            </w:r>
          </w:p>
        </w:tc>
        <w:tc>
          <w:tcPr>
            <w:tcW w:w="993" w:type="dxa"/>
          </w:tcPr>
          <w:p w14:paraId="51A5F4E0" w14:textId="6E0A49D8" w:rsidR="00C513EB" w:rsidRPr="00EE1B66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66B01B33" w14:textId="11E149AC" w:rsidR="00C513EB" w:rsidRPr="00E16610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27</w:t>
            </w:r>
          </w:p>
        </w:tc>
        <w:tc>
          <w:tcPr>
            <w:tcW w:w="3685" w:type="dxa"/>
          </w:tcPr>
          <w:p w14:paraId="57F8A7CA" w14:textId="77777777" w:rsidR="00F96228" w:rsidRPr="00F96228" w:rsidRDefault="00F96228" w:rsidP="00215324">
            <w:pPr>
              <w:numPr>
                <w:ilvl w:val="0"/>
                <w:numId w:val="11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Optimized trace normalization.</w:t>
            </w:r>
          </w:p>
          <w:p w14:paraId="7949E4AB" w14:textId="77777777" w:rsidR="00F96228" w:rsidRPr="00F96228" w:rsidRDefault="00F96228" w:rsidP="00215324">
            <w:pPr>
              <w:numPr>
                <w:ilvl w:val="0"/>
                <w:numId w:val="1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Device name and bandwidth are now parsed from the SN.</w:t>
            </w:r>
          </w:p>
          <w:p w14:paraId="22D670BB" w14:textId="77777777" w:rsidR="00F96228" w:rsidRPr="00F96228" w:rsidRDefault="00F96228" w:rsidP="00215324">
            <w:pPr>
              <w:numPr>
                <w:ilvl w:val="0"/>
                <w:numId w:val="1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Improved SCPI command set for IEEE488 compliance.</w:t>
            </w:r>
          </w:p>
          <w:p w14:paraId="17AF6C1C" w14:textId="77777777" w:rsidR="00F96228" w:rsidRPr="00F96228" w:rsidRDefault="00F96228" w:rsidP="00215324">
            <w:pPr>
              <w:numPr>
                <w:ilvl w:val="0"/>
                <w:numId w:val="1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Added screenshot image formats.</w:t>
            </w:r>
          </w:p>
          <w:p w14:paraId="3FD32E29" w14:textId="77777777" w:rsidR="00F96228" w:rsidRPr="00F96228" w:rsidRDefault="00F96228" w:rsidP="00215324">
            <w:pPr>
              <w:numPr>
                <w:ilvl w:val="0"/>
                <w:numId w:val="1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Added support for 3084 model.</w:t>
            </w:r>
          </w:p>
          <w:p w14:paraId="239EB962" w14:textId="059D2A63" w:rsidR="00F96228" w:rsidRPr="00F96228" w:rsidRDefault="00F96228" w:rsidP="00215324">
            <w:pPr>
              <w:numPr>
                <w:ilvl w:val="0"/>
                <w:numId w:val="1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Fixed issue where trace update status did not reset to "Off" after importing trace + data during advanced measurements in Spectrum Analyzer mode.</w:t>
            </w:r>
          </w:p>
          <w:p w14:paraId="1B3A99F4" w14:textId="77777777" w:rsidR="00F96228" w:rsidRPr="00F96228" w:rsidRDefault="00F96228" w:rsidP="00215324">
            <w:pPr>
              <w:numPr>
                <w:ilvl w:val="0"/>
                <w:numId w:val="1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 xml:space="preserve">Added support for importing measurement data/traces (CSV </w:t>
            </w: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lastRenderedPageBreak/>
              <w:t>files) in SA mode.</w:t>
            </w:r>
          </w:p>
          <w:p w14:paraId="3230E5B5" w14:textId="77777777" w:rsidR="00F96228" w:rsidRPr="00F96228" w:rsidRDefault="00F96228" w:rsidP="00215324">
            <w:pPr>
              <w:numPr>
                <w:ilvl w:val="0"/>
                <w:numId w:val="1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Added new socket remote control method.</w:t>
            </w:r>
          </w:p>
          <w:p w14:paraId="0D106DF7" w14:textId="19F7E14D" w:rsidR="00C513EB" w:rsidRPr="00F96228" w:rsidRDefault="00F96228" w:rsidP="00215324">
            <w:pPr>
              <w:numPr>
                <w:ilvl w:val="0"/>
                <w:numId w:val="1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tr w:rsidR="00C513EB" w14:paraId="7B1BD29A" w14:textId="77777777" w:rsidTr="00A37281">
        <w:trPr>
          <w:trHeight w:val="171"/>
        </w:trPr>
        <w:tc>
          <w:tcPr>
            <w:tcW w:w="988" w:type="dxa"/>
          </w:tcPr>
          <w:p w14:paraId="1631D977" w14:textId="78104D81" w:rsidR="00C513EB" w:rsidRPr="00B16FAA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3" w:name="_Hlk201222084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lastRenderedPageBreak/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5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12</w:t>
            </w:r>
          </w:p>
        </w:tc>
        <w:tc>
          <w:tcPr>
            <w:tcW w:w="992" w:type="dxa"/>
          </w:tcPr>
          <w:p w14:paraId="322D27EE" w14:textId="77777777" w:rsidR="00C513EB" w:rsidRDefault="00C513EB" w:rsidP="00C513EB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11706DD2" w14:textId="0961A7F6" w:rsidR="00C513EB" w:rsidRDefault="00C513EB" w:rsidP="00C513EB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2131BE9F" w14:textId="02753B53" w:rsidR="00C513EB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1.01.0017</w:t>
            </w:r>
          </w:p>
        </w:tc>
        <w:tc>
          <w:tcPr>
            <w:tcW w:w="993" w:type="dxa"/>
          </w:tcPr>
          <w:p w14:paraId="0C6AAF7C" w14:textId="6671800B" w:rsidR="00C513EB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73DAD3BA" w14:textId="082BCEC9" w:rsidR="00C513EB" w:rsidRPr="00E16610" w:rsidRDefault="00C513EB" w:rsidP="00C513EB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09</w:t>
            </w:r>
          </w:p>
        </w:tc>
        <w:tc>
          <w:tcPr>
            <w:tcW w:w="3685" w:type="dxa"/>
          </w:tcPr>
          <w:p w14:paraId="596714D8" w14:textId="77777777" w:rsidR="00F96228" w:rsidRPr="00F96228" w:rsidRDefault="00F96228" w:rsidP="00215324">
            <w:pPr>
              <w:numPr>
                <w:ilvl w:val="0"/>
                <w:numId w:val="12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Web page: a. Translation, b. Corrected erroneous content, c. Added remote control support, d. Improved login adaptation for different mobile phones.</w:t>
            </w:r>
          </w:p>
          <w:p w14:paraId="62979867" w14:textId="3A6DEB8B" w:rsidR="00F96228" w:rsidRPr="00F96228" w:rsidRDefault="00F96228" w:rsidP="00215324">
            <w:pPr>
              <w:numPr>
                <w:ilvl w:val="0"/>
                <w:numId w:val="12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Code structure reorganization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,</w:t>
            </w: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 xml:space="preserve"> requires testing to verify impact on main functional modules.</w:t>
            </w:r>
          </w:p>
          <w:p w14:paraId="6CBEA3DF" w14:textId="77777777" w:rsidR="00F96228" w:rsidRPr="00F96228" w:rsidRDefault="00F96228" w:rsidP="00215324">
            <w:pPr>
              <w:numPr>
                <w:ilvl w:val="0"/>
                <w:numId w:val="12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Fixed bugs in EMI mode.</w:t>
            </w:r>
          </w:p>
          <w:p w14:paraId="68A196E6" w14:textId="77777777" w:rsidR="00F96228" w:rsidRPr="00F96228" w:rsidRDefault="00F96228" w:rsidP="00215324">
            <w:pPr>
              <w:numPr>
                <w:ilvl w:val="0"/>
                <w:numId w:val="12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Optimized sound card audio quality.</w:t>
            </w:r>
          </w:p>
          <w:p w14:paraId="1A26DD2F" w14:textId="77777777" w:rsidR="00F96228" w:rsidRPr="00F96228" w:rsidRDefault="00F96228" w:rsidP="00215324">
            <w:pPr>
              <w:numPr>
                <w:ilvl w:val="0"/>
                <w:numId w:val="12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Fixed parameter save failure caused by excessively long device names.</w:t>
            </w:r>
          </w:p>
          <w:p w14:paraId="2CF982CE" w14:textId="289C5233" w:rsidR="00C513EB" w:rsidRPr="00F96228" w:rsidRDefault="00F96228" w:rsidP="00215324">
            <w:pPr>
              <w:numPr>
                <w:ilvl w:val="0"/>
                <w:numId w:val="12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Added USB 3.0 hardware reset function to the system runtime script to resolve unstable USB 3.0 recognition.</w:t>
            </w:r>
          </w:p>
        </w:tc>
      </w:tr>
      <w:bookmarkEnd w:id="23"/>
      <w:tr w:rsidR="004109C0" w14:paraId="59CDA135" w14:textId="77777777" w:rsidTr="00A37281">
        <w:trPr>
          <w:trHeight w:val="171"/>
        </w:trPr>
        <w:tc>
          <w:tcPr>
            <w:tcW w:w="988" w:type="dxa"/>
          </w:tcPr>
          <w:p w14:paraId="00CFBF23" w14:textId="08DD9B0B" w:rsidR="004109C0" w:rsidRPr="00B16FAA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2023/4/4</w:t>
            </w:r>
          </w:p>
        </w:tc>
        <w:tc>
          <w:tcPr>
            <w:tcW w:w="992" w:type="dxa"/>
          </w:tcPr>
          <w:p w14:paraId="7B12E121" w14:textId="77777777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3CE457BD" w14:textId="1E53A0CF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1F06C614" w14:textId="094CD562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1.01.0017</w:t>
            </w:r>
          </w:p>
        </w:tc>
        <w:tc>
          <w:tcPr>
            <w:tcW w:w="993" w:type="dxa"/>
          </w:tcPr>
          <w:p w14:paraId="61E9B917" w14:textId="63A2BC35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5E6EA0AA" w14:textId="49AADC97" w:rsidR="004109C0" w:rsidRPr="00E1661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1.03.0008</w:t>
            </w:r>
          </w:p>
        </w:tc>
        <w:tc>
          <w:tcPr>
            <w:tcW w:w="3685" w:type="dxa"/>
          </w:tcPr>
          <w:p w14:paraId="611B9C13" w14:textId="159D7F18" w:rsidR="00F96228" w:rsidRPr="00F96228" w:rsidRDefault="00F96228" w:rsidP="00215324">
            <w:pPr>
              <w:numPr>
                <w:ilvl w:val="0"/>
                <w:numId w:val="13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Added new web control page. Address: "http://IP address".</w:t>
            </w:r>
          </w:p>
          <w:p w14:paraId="4DD11AC4" w14:textId="56218094" w:rsidR="00F96228" w:rsidRPr="00F96228" w:rsidRDefault="00F96228" w:rsidP="00215324">
            <w:pPr>
              <w:numPr>
                <w:ilvl w:val="0"/>
                <w:numId w:val="13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Updated status of issues in the bug list to "Ready for Test".</w:t>
            </w:r>
          </w:p>
          <w:p w14:paraId="1E5A09BD" w14:textId="5E4E84D5" w:rsidR="00F96228" w:rsidRPr="00F96228" w:rsidRDefault="00F96228" w:rsidP="00215324">
            <w:pPr>
              <w:numPr>
                <w:ilvl w:val="0"/>
                <w:numId w:val="13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Added USB 3.0 hardware reset function to the system runtime script to resolve unstable USB 3.0 recognition.</w:t>
            </w:r>
          </w:p>
          <w:p w14:paraId="55167685" w14:textId="7F345493" w:rsidR="004109C0" w:rsidRPr="00A06E2B" w:rsidRDefault="00F96228" w:rsidP="00215324">
            <w:pPr>
              <w:numPr>
                <w:ilvl w:val="0"/>
                <w:numId w:val="13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Added USB reset signal to hardware.</w:t>
            </w:r>
          </w:p>
        </w:tc>
      </w:tr>
      <w:tr w:rsidR="004109C0" w14:paraId="7BFD7C19" w14:textId="77777777" w:rsidTr="00A37281">
        <w:trPr>
          <w:trHeight w:val="171"/>
        </w:trPr>
        <w:tc>
          <w:tcPr>
            <w:tcW w:w="988" w:type="dxa"/>
          </w:tcPr>
          <w:p w14:paraId="28554A62" w14:textId="6D1273E0" w:rsidR="004109C0" w:rsidRPr="00B16FAA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2023/3/23</w:t>
            </w:r>
          </w:p>
        </w:tc>
        <w:tc>
          <w:tcPr>
            <w:tcW w:w="992" w:type="dxa"/>
          </w:tcPr>
          <w:p w14:paraId="23B9CAB4" w14:textId="77777777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1.05.0000</w:t>
            </w:r>
          </w:p>
          <w:p w14:paraId="6B1355C9" w14:textId="29A21948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5FCEF099" w14:textId="4AB0BA58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1.01.0017</w:t>
            </w:r>
          </w:p>
        </w:tc>
        <w:tc>
          <w:tcPr>
            <w:tcW w:w="993" w:type="dxa"/>
          </w:tcPr>
          <w:p w14:paraId="20F10775" w14:textId="78E99DFA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59B7E03B" w14:textId="704821EE" w:rsidR="004109C0" w:rsidRPr="00E1661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1.03.0007</w:t>
            </w:r>
          </w:p>
        </w:tc>
        <w:tc>
          <w:tcPr>
            <w:tcW w:w="3685" w:type="dxa"/>
          </w:tcPr>
          <w:p w14:paraId="782AC605" w14:textId="7319203B" w:rsidR="00F96228" w:rsidRPr="00F96228" w:rsidRDefault="00F96228" w:rsidP="00215324">
            <w:pPr>
              <w:numPr>
                <w:ilvl w:val="0"/>
                <w:numId w:val="14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 xml:space="preserve">Fixed refresh issue in Zero SPAN when RBW=1KHz </w:t>
            </w:r>
            <w:ins w:id="24" w:author="Penny Wu" w:date="2025-06-20T14:43:00Z" w16du:dateUtc="2025-06-20T06:43:00Z">
              <w:r w:rsidR="001B2A68">
                <w:rPr>
                  <w:rFonts w:ascii="等线" w:eastAsia="等线" w:hAnsi="等线" w:cs="Times New Roman" w:hint="eastAsia"/>
                  <w:sz w:val="13"/>
                  <w:szCs w:val="13"/>
                </w:rPr>
                <w:t xml:space="preserve">1 </w:t>
              </w:r>
            </w:ins>
            <w:ins w:id="25" w:author="Penny Wu" w:date="2025-06-20T14:44:00Z" w16du:dateUtc="2025-06-20T06:44:00Z">
              <w:r w:rsidR="001B2A68">
                <w:rPr>
                  <w:rFonts w:ascii="等线" w:eastAsia="等线" w:hAnsi="等线" w:cs="Times New Roman" w:hint="eastAsia"/>
                  <w:sz w:val="13"/>
                  <w:szCs w:val="13"/>
                </w:rPr>
                <w:t xml:space="preserve">kHz </w:t>
              </w:r>
            </w:ins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and sweep time &lt;1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ms.</w:t>
            </w:r>
          </w:p>
          <w:p w14:paraId="1BFBAB06" w14:textId="77777777" w:rsidR="00F96228" w:rsidRPr="00F96228" w:rsidRDefault="00F96228" w:rsidP="00215324">
            <w:pPr>
              <w:numPr>
                <w:ilvl w:val="0"/>
                <w:numId w:val="14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Added automatic threshold time for frequency counter.</w:t>
            </w:r>
          </w:p>
          <w:p w14:paraId="20DCCCBD" w14:textId="52484577" w:rsidR="00F96228" w:rsidRPr="00F96228" w:rsidRDefault="00F96228" w:rsidP="00215324">
            <w:pPr>
              <w:numPr>
                <w:ilvl w:val="0"/>
                <w:numId w:val="14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Fixed frequency counter update issue when threshold time &lt;10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ms.</w:t>
            </w:r>
          </w:p>
          <w:p w14:paraId="51A7340B" w14:textId="77777777" w:rsidR="00F96228" w:rsidRPr="00F96228" w:rsidRDefault="00F96228" w:rsidP="00215324">
            <w:pPr>
              <w:numPr>
                <w:ilvl w:val="0"/>
                <w:numId w:val="14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Fixed RF segment data loss caused by insufficient IF storage length when avoiding fractional spurs generated too many RF segments.</w:t>
            </w:r>
          </w:p>
          <w:p w14:paraId="16846B7B" w14:textId="77777777" w:rsidR="00F96228" w:rsidRPr="00F96228" w:rsidRDefault="00F96228" w:rsidP="00215324">
            <w:pPr>
              <w:numPr>
                <w:ilvl w:val="0"/>
                <w:numId w:val="14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Fixed insufficient frequency counter accuracy issue.</w:t>
            </w:r>
          </w:p>
          <w:p w14:paraId="711C0D38" w14:textId="77777777" w:rsidR="00F96228" w:rsidRPr="00F96228" w:rsidRDefault="00F96228" w:rsidP="00215324">
            <w:pPr>
              <w:numPr>
                <w:ilvl w:val="0"/>
                <w:numId w:val="14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Fixed data discontinuity issue in single-shot analog demodulation.</w:t>
            </w:r>
          </w:p>
          <w:p w14:paraId="7E221145" w14:textId="41AFBC4E" w:rsidR="004109C0" w:rsidRPr="00F96228" w:rsidRDefault="00F96228" w:rsidP="00215324">
            <w:pPr>
              <w:numPr>
                <w:ilvl w:val="0"/>
                <w:numId w:val="14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96228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tr w:rsidR="004109C0" w14:paraId="0CB5AF34" w14:textId="77777777" w:rsidTr="00A37281">
        <w:trPr>
          <w:trHeight w:val="171"/>
        </w:trPr>
        <w:tc>
          <w:tcPr>
            <w:tcW w:w="988" w:type="dxa"/>
          </w:tcPr>
          <w:p w14:paraId="40891525" w14:textId="34576933" w:rsidR="004109C0" w:rsidRPr="00B16FAA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6" w:name="_Hlk201222201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2023/2/20</w:t>
            </w:r>
          </w:p>
        </w:tc>
        <w:tc>
          <w:tcPr>
            <w:tcW w:w="992" w:type="dxa"/>
          </w:tcPr>
          <w:p w14:paraId="33BBF465" w14:textId="7347ABC0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IF:1.04.0000</w:t>
            </w:r>
          </w:p>
          <w:p w14:paraId="65FCFC77" w14:textId="4C9B9B49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356E51C6" w14:textId="2C93883C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1.01.0012</w:t>
            </w:r>
          </w:p>
        </w:tc>
        <w:tc>
          <w:tcPr>
            <w:tcW w:w="993" w:type="dxa"/>
          </w:tcPr>
          <w:p w14:paraId="6443EC06" w14:textId="27C10B4F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1CC28CE1" w14:textId="13338247" w:rsidR="004109C0" w:rsidRPr="00E1661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1.03.0006</w:t>
            </w:r>
          </w:p>
        </w:tc>
        <w:tc>
          <w:tcPr>
            <w:tcW w:w="3685" w:type="dxa"/>
          </w:tcPr>
          <w:p w14:paraId="6B0D3D5E" w14:textId="77777777" w:rsidR="00B5159C" w:rsidRPr="00B5159C" w:rsidRDefault="00B5159C" w:rsidP="00215324">
            <w:pPr>
              <w:numPr>
                <w:ilvl w:val="0"/>
                <w:numId w:val="15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degraded Residual Response compared to previous version caused by the lower noise floor in version 1.03.0005.</w:t>
            </w:r>
          </w:p>
          <w:p w14:paraId="6EA36063" w14:textId="0298ADF6" w:rsidR="004109C0" w:rsidRPr="00B5159C" w:rsidRDefault="00B5159C" w:rsidP="00215324">
            <w:pPr>
              <w:numPr>
                <w:ilvl w:val="0"/>
                <w:numId w:val="15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bookmarkEnd w:id="26"/>
      <w:tr w:rsidR="004109C0" w14:paraId="2882C092" w14:textId="77777777" w:rsidTr="00A37281">
        <w:trPr>
          <w:trHeight w:val="171"/>
        </w:trPr>
        <w:tc>
          <w:tcPr>
            <w:tcW w:w="988" w:type="dxa"/>
          </w:tcPr>
          <w:p w14:paraId="22071265" w14:textId="7360B71B" w:rsidR="004109C0" w:rsidRPr="00B16FAA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2023/2/8</w:t>
            </w:r>
          </w:p>
        </w:tc>
        <w:tc>
          <w:tcPr>
            <w:tcW w:w="992" w:type="dxa"/>
          </w:tcPr>
          <w:p w14:paraId="7BA92376" w14:textId="77777777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IF:1.04.0000</w:t>
            </w:r>
          </w:p>
          <w:p w14:paraId="04597C1F" w14:textId="22C26EEA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77FB530D" w14:textId="7BB7A9F9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1.01.0012</w:t>
            </w:r>
          </w:p>
        </w:tc>
        <w:tc>
          <w:tcPr>
            <w:tcW w:w="993" w:type="dxa"/>
          </w:tcPr>
          <w:p w14:paraId="7FAE16D9" w14:textId="094183FB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54AF9039" w14:textId="03AFE12E" w:rsidR="004109C0" w:rsidRPr="00E1661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1.03.0005</w:t>
            </w:r>
          </w:p>
        </w:tc>
        <w:tc>
          <w:tcPr>
            <w:tcW w:w="3685" w:type="dxa"/>
          </w:tcPr>
          <w:p w14:paraId="0D399B3B" w14:textId="5CB39802" w:rsidR="00B5159C" w:rsidRPr="00B5159C" w:rsidRDefault="00B5159C" w:rsidP="00215324">
            <w:pPr>
              <w:numPr>
                <w:ilvl w:val="0"/>
                <w:numId w:val="16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large 3dB error for FPGA 1</w:t>
            </w:r>
            <w:r w:rsidR="00F92C0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MHz RBW.</w:t>
            </w:r>
          </w:p>
          <w:p w14:paraId="7604CC0B" w14:textId="77777777" w:rsidR="00B5159C" w:rsidRPr="00B5159C" w:rsidRDefault="00B5159C" w:rsidP="00215324">
            <w:pPr>
              <w:numPr>
                <w:ilvl w:val="0"/>
                <w:numId w:val="16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Optimized "Waiting for Trigger"; requires long-term testing and validation.</w:t>
            </w:r>
          </w:p>
          <w:p w14:paraId="3114C93E" w14:textId="77777777" w:rsidR="00B5159C" w:rsidRPr="00B5159C" w:rsidRDefault="00B5159C" w:rsidP="00215324">
            <w:pPr>
              <w:numPr>
                <w:ilvl w:val="0"/>
                <w:numId w:val="16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Optimized in-band calibration.</w:t>
            </w:r>
          </w:p>
          <w:p w14:paraId="6E3CAB41" w14:textId="678DC3F5" w:rsidR="004109C0" w:rsidRPr="00B5159C" w:rsidRDefault="00B5159C" w:rsidP="00215324">
            <w:pPr>
              <w:numPr>
                <w:ilvl w:val="0"/>
                <w:numId w:val="16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tr w:rsidR="004109C0" w14:paraId="291D59F0" w14:textId="77777777" w:rsidTr="00A37281">
        <w:trPr>
          <w:trHeight w:val="171"/>
        </w:trPr>
        <w:tc>
          <w:tcPr>
            <w:tcW w:w="988" w:type="dxa"/>
          </w:tcPr>
          <w:p w14:paraId="5C64A1D9" w14:textId="09D21661" w:rsidR="004109C0" w:rsidRPr="00B16FAA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2023/1/9</w:t>
            </w:r>
          </w:p>
        </w:tc>
        <w:tc>
          <w:tcPr>
            <w:tcW w:w="992" w:type="dxa"/>
          </w:tcPr>
          <w:p w14:paraId="44CA7736" w14:textId="77777777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IF:1.04.0000</w:t>
            </w:r>
          </w:p>
          <w:p w14:paraId="1BA1EBEF" w14:textId="264C39DF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2DE4EB18" w14:textId="39209069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1.01.0010</w:t>
            </w:r>
          </w:p>
        </w:tc>
        <w:tc>
          <w:tcPr>
            <w:tcW w:w="993" w:type="dxa"/>
          </w:tcPr>
          <w:p w14:paraId="421BC532" w14:textId="705C7670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3E68E1F6" w14:textId="08BEB8C6" w:rsidR="004109C0" w:rsidRPr="00E1661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1.03.0004</w:t>
            </w:r>
          </w:p>
        </w:tc>
        <w:tc>
          <w:tcPr>
            <w:tcW w:w="3685" w:type="dxa"/>
          </w:tcPr>
          <w:p w14:paraId="11ACE4FA" w14:textId="77777777" w:rsidR="00B5159C" w:rsidRPr="00B5159C" w:rsidRDefault="00B5159C" w:rsidP="00215324">
            <w:pPr>
              <w:numPr>
                <w:ilvl w:val="0"/>
                <w:numId w:val="17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VBW issue below the waveform frame.</w:t>
            </w:r>
          </w:p>
          <w:p w14:paraId="58B16931" w14:textId="1FFCF1D2" w:rsidR="004109C0" w:rsidRPr="00B5159C" w:rsidRDefault="00B5159C" w:rsidP="00215324">
            <w:pPr>
              <w:numPr>
                <w:ilvl w:val="0"/>
                <w:numId w:val="17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VBW display issue in EMI mode.</w:t>
            </w:r>
          </w:p>
        </w:tc>
      </w:tr>
      <w:tr w:rsidR="004109C0" w14:paraId="13E5D5A6" w14:textId="77777777" w:rsidTr="00A37281">
        <w:trPr>
          <w:trHeight w:val="171"/>
        </w:trPr>
        <w:tc>
          <w:tcPr>
            <w:tcW w:w="988" w:type="dxa"/>
          </w:tcPr>
          <w:p w14:paraId="56A3323E" w14:textId="7C4084C9" w:rsidR="004109C0" w:rsidRPr="00B16FAA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7" w:name="_Hlk201222374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2022/12/28</w:t>
            </w:r>
          </w:p>
        </w:tc>
        <w:tc>
          <w:tcPr>
            <w:tcW w:w="992" w:type="dxa"/>
          </w:tcPr>
          <w:p w14:paraId="506DA764" w14:textId="77777777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IF:1.04.0000</w:t>
            </w:r>
          </w:p>
          <w:p w14:paraId="4DCB5388" w14:textId="19BB7628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0C506E89" w14:textId="47B0934E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1.01.0010</w:t>
            </w:r>
          </w:p>
        </w:tc>
        <w:tc>
          <w:tcPr>
            <w:tcW w:w="993" w:type="dxa"/>
          </w:tcPr>
          <w:p w14:paraId="04AD475A" w14:textId="5C0FE8B5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06970969" w14:textId="4C0BE311" w:rsidR="004109C0" w:rsidRPr="00E1661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1.03.0002</w:t>
            </w:r>
          </w:p>
        </w:tc>
        <w:tc>
          <w:tcPr>
            <w:tcW w:w="3685" w:type="dxa"/>
          </w:tcPr>
          <w:p w14:paraId="46F2CAE4" w14:textId="77777777" w:rsidR="00B5159C" w:rsidRPr="00B5159C" w:rsidRDefault="00B5159C" w:rsidP="00215324">
            <w:pPr>
              <w:numPr>
                <w:ilvl w:val="0"/>
                <w:numId w:val="18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video trigger issue in Zero SPAN.</w:t>
            </w:r>
          </w:p>
          <w:p w14:paraId="6B5E5F06" w14:textId="77777777" w:rsidR="00B5159C" w:rsidRPr="00B5159C" w:rsidRDefault="00B5159C" w:rsidP="00215324">
            <w:pPr>
              <w:numPr>
                <w:ilvl w:val="0"/>
                <w:numId w:val="18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Optimized Normal detector performance.</w:t>
            </w:r>
          </w:p>
          <w:p w14:paraId="6B50C015" w14:textId="144D7FA7" w:rsidR="004109C0" w:rsidRPr="00B5159C" w:rsidRDefault="00B5159C" w:rsidP="00215324">
            <w:pPr>
              <w:numPr>
                <w:ilvl w:val="0"/>
                <w:numId w:val="18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bookmarkEnd w:id="27"/>
      <w:tr w:rsidR="004109C0" w14:paraId="6AFE616E" w14:textId="77777777" w:rsidTr="00A37281">
        <w:trPr>
          <w:trHeight w:val="171"/>
        </w:trPr>
        <w:tc>
          <w:tcPr>
            <w:tcW w:w="988" w:type="dxa"/>
          </w:tcPr>
          <w:p w14:paraId="6EDE36A9" w14:textId="2692057C" w:rsidR="004109C0" w:rsidRPr="00B16FAA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2022/12/9</w:t>
            </w:r>
          </w:p>
        </w:tc>
        <w:tc>
          <w:tcPr>
            <w:tcW w:w="992" w:type="dxa"/>
          </w:tcPr>
          <w:p w14:paraId="7EB4ECCA" w14:textId="77777777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IF:1.04.0000</w:t>
            </w:r>
          </w:p>
          <w:p w14:paraId="5DE3F292" w14:textId="7DECF9A4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0CDDAA93" w14:textId="6E8BFD35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1.01.0007</w:t>
            </w:r>
          </w:p>
        </w:tc>
        <w:tc>
          <w:tcPr>
            <w:tcW w:w="993" w:type="dxa"/>
          </w:tcPr>
          <w:p w14:paraId="2EE59395" w14:textId="22DB912F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385B8E3A" w14:textId="1D53E59B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sz w:val="13"/>
                <w:szCs w:val="13"/>
              </w:rPr>
              <w:t>1.02.0005</w:t>
            </w:r>
          </w:p>
        </w:tc>
        <w:tc>
          <w:tcPr>
            <w:tcW w:w="3685" w:type="dxa"/>
          </w:tcPr>
          <w:p w14:paraId="2718F95C" w14:textId="77777777" w:rsidR="00B5159C" w:rsidRPr="00B5159C" w:rsidRDefault="00B5159C" w:rsidP="00215324">
            <w:pPr>
              <w:numPr>
                <w:ilvl w:val="0"/>
                <w:numId w:val="19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Improved SCPI command interface functionality.</w:t>
            </w:r>
          </w:p>
          <w:p w14:paraId="2B6C0B68" w14:textId="2D300159" w:rsidR="004109C0" w:rsidRPr="00B5159C" w:rsidRDefault="00B5159C" w:rsidP="00215324">
            <w:pPr>
              <w:numPr>
                <w:ilvl w:val="0"/>
                <w:numId w:val="19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tr w:rsidR="004109C0" w14:paraId="2E56DCBB" w14:textId="77777777" w:rsidTr="00A37281">
        <w:trPr>
          <w:trHeight w:val="171"/>
        </w:trPr>
        <w:tc>
          <w:tcPr>
            <w:tcW w:w="988" w:type="dxa"/>
          </w:tcPr>
          <w:p w14:paraId="1FE8F13B" w14:textId="1F2CACD5" w:rsidR="004109C0" w:rsidRPr="00B16FAA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8" w:name="_Hlk201222517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2022/12/3</w:t>
            </w:r>
          </w:p>
        </w:tc>
        <w:tc>
          <w:tcPr>
            <w:tcW w:w="992" w:type="dxa"/>
          </w:tcPr>
          <w:p w14:paraId="387A085D" w14:textId="77777777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IF:1.04.0000</w:t>
            </w:r>
          </w:p>
          <w:p w14:paraId="467B30A3" w14:textId="3C9F99CC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7F05ACA3" w14:textId="2615C8E2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1.01.0006</w:t>
            </w:r>
          </w:p>
        </w:tc>
        <w:tc>
          <w:tcPr>
            <w:tcW w:w="993" w:type="dxa"/>
          </w:tcPr>
          <w:p w14:paraId="17BCD7BD" w14:textId="00429A46" w:rsidR="004109C0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42AD1E24" w14:textId="41873B64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sz w:val="13"/>
                <w:szCs w:val="13"/>
              </w:rPr>
              <w:t>1.02.0005</w:t>
            </w:r>
          </w:p>
        </w:tc>
        <w:tc>
          <w:tcPr>
            <w:tcW w:w="3685" w:type="dxa"/>
          </w:tcPr>
          <w:p w14:paraId="0277C9C5" w14:textId="77777777" w:rsidR="00B5159C" w:rsidRPr="00B5159C" w:rsidRDefault="00B5159C" w:rsidP="00215324">
            <w:pPr>
              <w:numPr>
                <w:ilvl w:val="0"/>
                <w:numId w:val="20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Optimized calibration.</w:t>
            </w:r>
          </w:p>
          <w:p w14:paraId="48844C0E" w14:textId="7B72942D" w:rsidR="00B5159C" w:rsidRPr="00B5159C" w:rsidRDefault="00B5159C" w:rsidP="00215324">
            <w:pPr>
              <w:numPr>
                <w:ilvl w:val="0"/>
                <w:numId w:val="20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Added internal RF 100</w:t>
            </w:r>
            <w:ins w:id="29" w:author="Penny Wu" w:date="2025-06-20T14:44:00Z" w16du:dateUtc="2025-06-20T06:44:00Z">
              <w:r w:rsidR="00667F39">
                <w:rPr>
                  <w:rFonts w:ascii="等线" w:eastAsia="等线" w:hAnsi="等线" w:cs="Times New Roman" w:hint="eastAsia"/>
                  <w:sz w:val="13"/>
                  <w:szCs w:val="13"/>
                </w:rPr>
                <w:t xml:space="preserve"> </w:t>
              </w:r>
            </w:ins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MHz square wave switch (last item in Amplitude menu).</w:t>
            </w:r>
          </w:p>
          <w:p w14:paraId="1666857D" w14:textId="77777777" w:rsidR="00B5159C" w:rsidRPr="00B5159C" w:rsidRDefault="00B5159C" w:rsidP="00215324">
            <w:pPr>
              <w:numPr>
                <w:ilvl w:val="0"/>
                <w:numId w:val="20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Added optional SCPI '\n' functionality.</w:t>
            </w:r>
          </w:p>
          <w:p w14:paraId="761BD311" w14:textId="77777777" w:rsidR="00B5159C" w:rsidRPr="00B5159C" w:rsidRDefault="00B5159C" w:rsidP="00215324">
            <w:pPr>
              <w:numPr>
                <w:ilvl w:val="0"/>
                <w:numId w:val="20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Improved SCPI command interface functionality.</w:t>
            </w:r>
          </w:p>
          <w:p w14:paraId="066A1290" w14:textId="22180EA4" w:rsidR="004109C0" w:rsidRPr="00B5159C" w:rsidRDefault="00B5159C" w:rsidP="00215324">
            <w:pPr>
              <w:numPr>
                <w:ilvl w:val="0"/>
                <w:numId w:val="20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</w:tc>
      </w:tr>
      <w:bookmarkEnd w:id="28"/>
      <w:tr w:rsidR="004109C0" w14:paraId="14C945DD" w14:textId="77777777" w:rsidTr="00A37281">
        <w:trPr>
          <w:trHeight w:val="171"/>
        </w:trPr>
        <w:tc>
          <w:tcPr>
            <w:tcW w:w="988" w:type="dxa"/>
          </w:tcPr>
          <w:p w14:paraId="7FBD57BF" w14:textId="74461D92" w:rsidR="004109C0" w:rsidRPr="00B16FAA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2022/11/22</w:t>
            </w:r>
          </w:p>
        </w:tc>
        <w:tc>
          <w:tcPr>
            <w:tcW w:w="992" w:type="dxa"/>
          </w:tcPr>
          <w:p w14:paraId="2F11F1B3" w14:textId="77777777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IF:1.04.0000</w:t>
            </w:r>
          </w:p>
          <w:p w14:paraId="1DDC32F3" w14:textId="5E7231D9" w:rsidR="004109C0" w:rsidRDefault="004109C0" w:rsidP="004109C0">
            <w:pPr>
              <w:snapToGrid/>
              <w:spacing w:line="160" w:lineRule="exac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RF:1.04.0000</w:t>
            </w:r>
          </w:p>
        </w:tc>
        <w:tc>
          <w:tcPr>
            <w:tcW w:w="850" w:type="dxa"/>
          </w:tcPr>
          <w:p w14:paraId="239B51CC" w14:textId="4C2CD203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sz w:val="13"/>
                <w:szCs w:val="13"/>
              </w:rPr>
              <w:t>1.01.0005</w:t>
            </w:r>
          </w:p>
        </w:tc>
        <w:tc>
          <w:tcPr>
            <w:tcW w:w="993" w:type="dxa"/>
          </w:tcPr>
          <w:p w14:paraId="189DB775" w14:textId="6663DA75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2" w:type="dxa"/>
          </w:tcPr>
          <w:p w14:paraId="7593CDC1" w14:textId="3AA8BE66" w:rsidR="004109C0" w:rsidRPr="00F71908" w:rsidRDefault="004109C0" w:rsidP="004109C0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F71908">
              <w:rPr>
                <w:rFonts w:ascii="等线" w:eastAsia="等线" w:hAnsi="等线" w:cs="Times New Roman" w:hint="eastAsia"/>
                <w:sz w:val="13"/>
                <w:szCs w:val="13"/>
              </w:rPr>
              <w:t>1.02.0005</w:t>
            </w:r>
          </w:p>
        </w:tc>
        <w:tc>
          <w:tcPr>
            <w:tcW w:w="3685" w:type="dxa"/>
          </w:tcPr>
          <w:p w14:paraId="6E8448CE" w14:textId="77777777" w:rsidR="00B5159C" w:rsidRPr="00B5159C" w:rsidRDefault="00B5159C" w:rsidP="00215324">
            <w:pPr>
              <w:numPr>
                <w:ilvl w:val="0"/>
                <w:numId w:val="21"/>
              </w:numPr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Optimized Normal detector.</w:t>
            </w:r>
          </w:p>
          <w:p w14:paraId="63E9FB33" w14:textId="77777777" w:rsidR="00B5159C" w:rsidRPr="00B5159C" w:rsidRDefault="00B5159C" w:rsidP="00215324">
            <w:pPr>
              <w:numPr>
                <w:ilvl w:val="0"/>
                <w:numId w:val="2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Optimized mitigation of amplitude fluctuations caused by spurs (1st IF changed from 5.466G to 5.410G).</w:t>
            </w:r>
          </w:p>
          <w:p w14:paraId="2256B0D1" w14:textId="77777777" w:rsidR="00B5159C" w:rsidRPr="00B5159C" w:rsidRDefault="00B5159C" w:rsidP="00215324">
            <w:pPr>
              <w:numPr>
                <w:ilvl w:val="0"/>
                <w:numId w:val="2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Optimized high/low temperature compensation.</w:t>
            </w:r>
          </w:p>
          <w:p w14:paraId="72C9FADE" w14:textId="77777777" w:rsidR="00B5159C" w:rsidRPr="00B5159C" w:rsidRDefault="00B5159C" w:rsidP="00215324">
            <w:pPr>
              <w:numPr>
                <w:ilvl w:val="0"/>
                <w:numId w:val="2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Fixed other BUGs.</w:t>
            </w:r>
          </w:p>
          <w:p w14:paraId="4249658A" w14:textId="6BEBE223" w:rsidR="004109C0" w:rsidRPr="00B5159C" w:rsidRDefault="00B5159C" w:rsidP="00215324">
            <w:pPr>
              <w:numPr>
                <w:ilvl w:val="0"/>
                <w:numId w:val="21"/>
              </w:numPr>
              <w:tabs>
                <w:tab w:val="num" w:pos="720"/>
              </w:tabs>
              <w:snapToGrid/>
              <w:spacing w:line="160" w:lineRule="exact"/>
              <w:contextualSpacing w:val="0"/>
              <w:jc w:val="left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5159C">
              <w:rPr>
                <w:rFonts w:ascii="等线" w:eastAsia="等线" w:hAnsi="等线" w:cs="Times New Roman"/>
                <w:sz w:val="13"/>
                <w:szCs w:val="13"/>
              </w:rPr>
              <w:t>First version.</w:t>
            </w:r>
          </w:p>
        </w:tc>
      </w:tr>
    </w:tbl>
    <w:p w14:paraId="4B937E9D" w14:textId="77777777" w:rsidR="00F92C03" w:rsidRPr="00F92C03" w:rsidRDefault="00F92C03" w:rsidP="00F92C03">
      <w:pPr>
        <w:rPr>
          <w:sz w:val="20"/>
          <w:szCs w:val="20"/>
        </w:rPr>
      </w:pPr>
      <w:r w:rsidRPr="00F92C03">
        <w:rPr>
          <w:sz w:val="20"/>
          <w:szCs w:val="20"/>
        </w:rPr>
        <w:t>Notes:</w:t>
      </w:r>
    </w:p>
    <w:p w14:paraId="746D2466" w14:textId="677F18F4" w:rsidR="00F92C03" w:rsidRPr="00F92C03" w:rsidRDefault="00F92C03" w:rsidP="00215324">
      <w:pPr>
        <w:numPr>
          <w:ilvl w:val="0"/>
          <w:numId w:val="22"/>
        </w:numPr>
        <w:tabs>
          <w:tab w:val="num" w:pos="720"/>
        </w:tabs>
        <w:rPr>
          <w:sz w:val="20"/>
          <w:szCs w:val="20"/>
        </w:rPr>
      </w:pPr>
      <w:r w:rsidRPr="00F92C03">
        <w:rPr>
          <w:sz w:val="20"/>
          <w:szCs w:val="20"/>
        </w:rPr>
        <w:t>RF hardware versions V1.04.0000 and V2.00.0000 are not compatible</w:t>
      </w:r>
      <w:r>
        <w:rPr>
          <w:rFonts w:hint="eastAsia"/>
          <w:sz w:val="20"/>
          <w:szCs w:val="20"/>
        </w:rPr>
        <w:t>.</w:t>
      </w:r>
    </w:p>
    <w:p w14:paraId="1A1A5551" w14:textId="77777777" w:rsidR="00F92C03" w:rsidRPr="00F92C03" w:rsidRDefault="00F92C03" w:rsidP="00215324">
      <w:pPr>
        <w:numPr>
          <w:ilvl w:val="0"/>
          <w:numId w:val="22"/>
        </w:numPr>
        <w:tabs>
          <w:tab w:val="num" w:pos="720"/>
        </w:tabs>
        <w:rPr>
          <w:sz w:val="20"/>
          <w:szCs w:val="20"/>
        </w:rPr>
      </w:pPr>
      <w:r w:rsidRPr="00F92C03">
        <w:rPr>
          <w:sz w:val="20"/>
          <w:szCs w:val="20"/>
        </w:rPr>
        <w:t>The upgrade file for UTS3021B is the same as for UTS3036B.</w:t>
      </w:r>
    </w:p>
    <w:p w14:paraId="252FB093" w14:textId="77777777" w:rsidR="004109C0" w:rsidRPr="00F92C03" w:rsidRDefault="004109C0" w:rsidP="00EE1B66"/>
    <w:p w14:paraId="34487FAA" w14:textId="77777777" w:rsidR="009338F8" w:rsidRDefault="009338F8" w:rsidP="002B394E">
      <w:pPr>
        <w:widowControl/>
        <w:snapToGrid/>
        <w:contextualSpacing w:val="0"/>
        <w:jc w:val="left"/>
      </w:pPr>
    </w:p>
    <w:p w14:paraId="7CEB136C" w14:textId="77777777" w:rsidR="009338F8" w:rsidRDefault="009338F8" w:rsidP="002B394E">
      <w:pPr>
        <w:widowControl/>
        <w:snapToGrid/>
        <w:contextualSpacing w:val="0"/>
        <w:jc w:val="left"/>
      </w:pPr>
    </w:p>
    <w:p w14:paraId="1747E414" w14:textId="77777777" w:rsidR="009338F8" w:rsidRDefault="009338F8" w:rsidP="002B394E">
      <w:pPr>
        <w:widowControl/>
        <w:snapToGrid/>
        <w:contextualSpacing w:val="0"/>
        <w:jc w:val="left"/>
      </w:pPr>
    </w:p>
    <w:p w14:paraId="3A20636E" w14:textId="77777777" w:rsidR="009338F8" w:rsidRDefault="009338F8" w:rsidP="002B394E">
      <w:pPr>
        <w:widowControl/>
        <w:snapToGrid/>
        <w:contextualSpacing w:val="0"/>
        <w:jc w:val="left"/>
      </w:pPr>
    </w:p>
    <w:p w14:paraId="38694C7B" w14:textId="77777777" w:rsidR="009338F8" w:rsidRDefault="009338F8" w:rsidP="002B394E">
      <w:pPr>
        <w:widowControl/>
        <w:snapToGrid/>
        <w:contextualSpacing w:val="0"/>
        <w:jc w:val="left"/>
      </w:pPr>
    </w:p>
    <w:p w14:paraId="576989AB" w14:textId="77777777" w:rsidR="009338F8" w:rsidRDefault="009338F8" w:rsidP="002B394E">
      <w:pPr>
        <w:widowControl/>
        <w:snapToGrid/>
        <w:contextualSpacing w:val="0"/>
        <w:jc w:val="left"/>
      </w:pPr>
    </w:p>
    <w:p w14:paraId="71E3CC5F" w14:textId="77777777" w:rsidR="009338F8" w:rsidRDefault="009338F8" w:rsidP="002B394E">
      <w:pPr>
        <w:widowControl/>
        <w:snapToGrid/>
        <w:contextualSpacing w:val="0"/>
        <w:jc w:val="left"/>
      </w:pPr>
    </w:p>
    <w:p w14:paraId="4B38A3FD" w14:textId="77777777" w:rsidR="009338F8" w:rsidRDefault="009338F8" w:rsidP="002B394E">
      <w:pPr>
        <w:widowControl/>
        <w:snapToGrid/>
        <w:contextualSpacing w:val="0"/>
        <w:jc w:val="left"/>
      </w:pPr>
    </w:p>
    <w:p w14:paraId="0521697B" w14:textId="77777777" w:rsidR="009338F8" w:rsidRDefault="009338F8" w:rsidP="002B394E">
      <w:pPr>
        <w:widowControl/>
        <w:snapToGrid/>
        <w:contextualSpacing w:val="0"/>
        <w:jc w:val="left"/>
      </w:pPr>
    </w:p>
    <w:p w14:paraId="1FCC8370" w14:textId="77777777" w:rsidR="009338F8" w:rsidRDefault="009338F8" w:rsidP="002B394E">
      <w:pPr>
        <w:widowControl/>
        <w:snapToGrid/>
        <w:contextualSpacing w:val="0"/>
        <w:jc w:val="left"/>
      </w:pPr>
    </w:p>
    <w:p w14:paraId="5404BFB8" w14:textId="4D1320EE" w:rsidR="00CF7B2B" w:rsidRPr="002B394E" w:rsidRDefault="00432461" w:rsidP="002B394E">
      <w:pPr>
        <w:widowControl/>
        <w:snapToGrid/>
        <w:contextualSpacing w:val="0"/>
        <w:jc w:val="left"/>
      </w:pPr>
      <w:r w:rsidRPr="005E7DE4">
        <w:rPr>
          <w:rFonts w:cstheme="majorBidi"/>
          <w:b/>
          <w:bCs/>
          <w:sz w:val="36"/>
          <w:szCs w:val="36"/>
        </w:rPr>
        <w:lastRenderedPageBreak/>
        <w:t>Firmware Upgrade Guide</w:t>
      </w:r>
    </w:p>
    <w:p w14:paraId="2134F591" w14:textId="5F0AFF94" w:rsidR="00FF4639" w:rsidRDefault="007E2F39" w:rsidP="009E6684">
      <w:pPr>
        <w:pStyle w:val="a9"/>
        <w:spacing w:line="360" w:lineRule="auto"/>
        <w:ind w:firstLineChars="0" w:firstLine="0"/>
        <w:rPr>
          <w:rFonts w:cstheme="majorBidi"/>
          <w:b/>
          <w:bCs/>
          <w:szCs w:val="32"/>
        </w:rPr>
      </w:pPr>
      <w:r w:rsidRPr="007E2F39">
        <w:rPr>
          <w:rFonts w:cstheme="majorBidi"/>
          <w:b/>
          <w:bCs/>
          <w:szCs w:val="32"/>
        </w:rPr>
        <w:t>Upgrade through the system interface</w:t>
      </w:r>
    </w:p>
    <w:p w14:paraId="5541BFA4" w14:textId="77777777" w:rsidR="00995509" w:rsidRDefault="00995509" w:rsidP="00215324">
      <w:pPr>
        <w:pStyle w:val="a9"/>
        <w:numPr>
          <w:ilvl w:val="0"/>
          <w:numId w:val="23"/>
        </w:numPr>
        <w:spacing w:line="360" w:lineRule="auto"/>
        <w:ind w:firstLineChars="0"/>
      </w:pPr>
      <w:r>
        <w:rPr>
          <w:rFonts w:hint="eastAsia"/>
        </w:rPr>
        <w:t xml:space="preserve">Check the current hardware version of the instrument. </w:t>
      </w:r>
    </w:p>
    <w:p w14:paraId="5661DDC1" w14:textId="77777777" w:rsidR="00995509" w:rsidRDefault="00995509" w:rsidP="00215324">
      <w:pPr>
        <w:pStyle w:val="a9"/>
        <w:numPr>
          <w:ilvl w:val="0"/>
          <w:numId w:val="23"/>
        </w:numPr>
        <w:spacing w:line="360" w:lineRule="auto"/>
        <w:ind w:firstLineChars="0"/>
      </w:pPr>
      <w:r>
        <w:rPr>
          <w:rFonts w:hint="eastAsia"/>
        </w:rPr>
        <w:t xml:space="preserve">Download the corresponding version firmware from the </w:t>
      </w:r>
      <w:r>
        <w:t>official</w:t>
      </w:r>
      <w:r>
        <w:rPr>
          <w:rFonts w:hint="eastAsia"/>
        </w:rPr>
        <w:t xml:space="preserve"> website.</w:t>
      </w:r>
    </w:p>
    <w:p w14:paraId="03851387" w14:textId="77777777" w:rsidR="00995509" w:rsidRDefault="00995509" w:rsidP="00215324">
      <w:pPr>
        <w:pStyle w:val="a9"/>
        <w:numPr>
          <w:ilvl w:val="0"/>
          <w:numId w:val="23"/>
        </w:numPr>
        <w:spacing w:line="360" w:lineRule="auto"/>
        <w:ind w:firstLineChars="0"/>
      </w:pPr>
      <w:r>
        <w:rPr>
          <w:rFonts w:hint="eastAsia"/>
        </w:rPr>
        <w:t xml:space="preserve">Press the </w:t>
      </w:r>
      <w:r w:rsidRPr="007253CD">
        <w:rPr>
          <w:shd w:val="pct15" w:color="auto" w:fill="FFFFFF"/>
        </w:rPr>
        <w:t>System</w:t>
      </w:r>
      <w:r>
        <w:rPr>
          <w:rFonts w:hint="eastAsia"/>
        </w:rPr>
        <w:t xml:space="preserve"> key or click the </w:t>
      </w:r>
      <w:r w:rsidRPr="007253CD">
        <w:rPr>
          <w:rFonts w:hint="eastAsia"/>
          <w:shd w:val="pct15" w:color="auto" w:fill="FFFFFF"/>
        </w:rPr>
        <w:t>Setting</w:t>
      </w:r>
      <w:r>
        <w:rPr>
          <w:rFonts w:hint="eastAsia"/>
        </w:rPr>
        <w:t xml:space="preserve"> key on the displayed page.</w:t>
      </w:r>
    </w:p>
    <w:p w14:paraId="2933B458" w14:textId="6D0DB18D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5FA800AF">
            <wp:extent cx="3404827" cy="2255698"/>
            <wp:effectExtent l="0" t="0" r="5715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1D82E" w14:textId="487883FD" w:rsidR="00EC5CC2" w:rsidRDefault="00390C52" w:rsidP="00215324">
      <w:pPr>
        <w:pStyle w:val="a9"/>
        <w:numPr>
          <w:ilvl w:val="0"/>
          <w:numId w:val="23"/>
        </w:numPr>
        <w:ind w:firstLineChars="0"/>
        <w:jc w:val="left"/>
      </w:pPr>
      <w:r w:rsidRPr="00390C52">
        <w:t>Save the firmware to a USB flash drive.</w:t>
      </w:r>
    </w:p>
    <w:p w14:paraId="6B9B0586" w14:textId="266D4C96" w:rsidR="00CF7B2B" w:rsidRDefault="0024442F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0F11CCEE" wp14:editId="77CED051">
            <wp:extent cx="3390810" cy="1012835"/>
            <wp:effectExtent l="0" t="0" r="635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4931" cy="104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545B4" w14:textId="77777777" w:rsidR="00D969D2" w:rsidRDefault="00D969D2" w:rsidP="00215324">
      <w:pPr>
        <w:pStyle w:val="a9"/>
        <w:numPr>
          <w:ilvl w:val="0"/>
          <w:numId w:val="23"/>
        </w:numPr>
        <w:spacing w:line="360" w:lineRule="auto"/>
        <w:ind w:firstLineChars="0"/>
        <w:jc w:val="left"/>
      </w:pPr>
      <w:r w:rsidRPr="00283CDA">
        <w:rPr>
          <w:rFonts w:hint="eastAsia"/>
        </w:rPr>
        <w:t>Insert</w:t>
      </w:r>
      <w:r>
        <w:rPr>
          <w:rFonts w:hint="eastAsia"/>
        </w:rPr>
        <w:t xml:space="preserve"> the USB flash drive into the USB port on the front panel.</w:t>
      </w:r>
    </w:p>
    <w:p w14:paraId="3E4FD59E" w14:textId="77777777" w:rsidR="00D969D2" w:rsidRDefault="00D969D2" w:rsidP="00215324">
      <w:pPr>
        <w:pStyle w:val="a9"/>
        <w:numPr>
          <w:ilvl w:val="0"/>
          <w:numId w:val="24"/>
        </w:numPr>
        <w:spacing w:line="360" w:lineRule="auto"/>
        <w:ind w:firstLineChars="0"/>
        <w:jc w:val="left"/>
      </w:pPr>
      <w:r>
        <w:rPr>
          <w:rFonts w:hint="eastAsia"/>
        </w:rPr>
        <w:t xml:space="preserve">Click the </w:t>
      </w:r>
      <w:r>
        <w:t>file folder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2E229CDF" wp14:editId="00E8E3E4">
            <wp:extent cx="213844" cy="197886"/>
            <wp:effectExtent l="0" t="0" r="0" b="0"/>
            <wp:docPr id="1959779582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key to enter the file system.</w:t>
      </w:r>
    </w:p>
    <w:p w14:paraId="17C2F654" w14:textId="77777777" w:rsidR="00D969D2" w:rsidRDefault="00D969D2" w:rsidP="00215324">
      <w:pPr>
        <w:pStyle w:val="a9"/>
        <w:numPr>
          <w:ilvl w:val="0"/>
          <w:numId w:val="24"/>
        </w:numPr>
        <w:spacing w:line="360" w:lineRule="auto"/>
        <w:ind w:firstLineChars="0"/>
        <w:jc w:val="left"/>
      </w:pPr>
      <w:r>
        <w:rPr>
          <w:rFonts w:hint="eastAsia"/>
        </w:rPr>
        <w:t xml:space="preserve">Tap </w:t>
      </w:r>
      <w:r>
        <w:rPr>
          <w:noProof/>
        </w:rPr>
        <w:drawing>
          <wp:inline distT="0" distB="0" distL="0" distR="0" wp14:anchorId="017B633F" wp14:editId="759B0AF4">
            <wp:extent cx="782848" cy="233395"/>
            <wp:effectExtent l="0" t="0" r="0" b="0"/>
            <wp:docPr id="17368190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at the top left corner of the screen to select the USB flash drive.</w:t>
      </w:r>
    </w:p>
    <w:p w14:paraId="2D70A585" w14:textId="77777777" w:rsidR="00D969D2" w:rsidRDefault="00D969D2" w:rsidP="00215324">
      <w:pPr>
        <w:pStyle w:val="a9"/>
        <w:numPr>
          <w:ilvl w:val="0"/>
          <w:numId w:val="24"/>
        </w:numPr>
        <w:spacing w:line="360" w:lineRule="auto"/>
        <w:ind w:firstLineChars="0"/>
        <w:jc w:val="left"/>
      </w:pPr>
      <w:r>
        <w:rPr>
          <w:rFonts w:hint="eastAsia"/>
        </w:rPr>
        <w:t>Select the firmware file folder.</w:t>
      </w:r>
    </w:p>
    <w:p w14:paraId="558AB136" w14:textId="77777777" w:rsidR="00D969D2" w:rsidRDefault="00D969D2" w:rsidP="00215324">
      <w:pPr>
        <w:pStyle w:val="a9"/>
        <w:numPr>
          <w:ilvl w:val="0"/>
          <w:numId w:val="24"/>
        </w:numPr>
        <w:spacing w:line="360" w:lineRule="auto"/>
        <w:ind w:firstLineChars="0"/>
        <w:jc w:val="left"/>
      </w:pPr>
      <w:r w:rsidRPr="00FC5C34">
        <w:rPr>
          <w:rFonts w:hint="eastAsia"/>
        </w:rPr>
        <w:t>Navigate to the folder where the firmware is stored, double-click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58001847" wp14:editId="16B04106">
            <wp:extent cx="720193" cy="214983"/>
            <wp:effectExtent l="0" t="0" r="3810" b="0"/>
            <wp:docPr id="20081701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or single-click the </w:t>
      </w:r>
      <w:r w:rsidRPr="00FC5C34">
        <w:rPr>
          <w:rFonts w:hint="eastAsia"/>
          <w:b/>
          <w:bCs/>
        </w:rPr>
        <w:t>Load</w:t>
      </w:r>
      <w:r>
        <w:rPr>
          <w:rFonts w:hint="eastAsia"/>
        </w:rPr>
        <w:t xml:space="preserve"> menu on the right side to enter Upgrade Process. A prompt will </w:t>
      </w:r>
      <w:r>
        <w:t>appear</w:t>
      </w:r>
      <w:r>
        <w:rPr>
          <w:rFonts w:hint="eastAsia"/>
        </w:rPr>
        <w:t xml:space="preserve"> </w:t>
      </w:r>
      <w:r>
        <w:t>“</w:t>
      </w:r>
      <w:r w:rsidRPr="002F517A">
        <w:rPr>
          <w:rFonts w:hint="eastAsia"/>
        </w:rPr>
        <w:t>The upgrade will overwrite the existing program. Are you sure to do so?</w:t>
      </w:r>
      <w:r>
        <w:t>”</w:t>
      </w:r>
    </w:p>
    <w:p w14:paraId="44BD52E9" w14:textId="77777777" w:rsidR="00D969D2" w:rsidRDefault="00D969D2" w:rsidP="00215324">
      <w:pPr>
        <w:pStyle w:val="a9"/>
        <w:numPr>
          <w:ilvl w:val="0"/>
          <w:numId w:val="24"/>
        </w:numPr>
        <w:spacing w:line="360" w:lineRule="auto"/>
        <w:ind w:firstLineChars="0"/>
        <w:jc w:val="left"/>
      </w:pPr>
      <w:r>
        <w:rPr>
          <w:rFonts w:hint="eastAsia"/>
        </w:rPr>
        <w:t xml:space="preserve">Click </w:t>
      </w:r>
      <w:r>
        <w:rPr>
          <w:noProof/>
        </w:rPr>
        <w:drawing>
          <wp:inline distT="0" distB="0" distL="0" distR="0" wp14:anchorId="02BB45DF" wp14:editId="65742273">
            <wp:extent cx="433598" cy="210230"/>
            <wp:effectExtent l="0" t="0" r="5080" b="0"/>
            <wp:docPr id="1744945459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to confirm the upgrade settings.</w:t>
      </w:r>
    </w:p>
    <w:p w14:paraId="08F1E818" w14:textId="285D294C" w:rsidR="00CF7B2B" w:rsidRDefault="00F77348" w:rsidP="0087545F">
      <w:pPr>
        <w:jc w:val="center"/>
      </w:pPr>
      <w:r w:rsidRPr="00F77348">
        <w:lastRenderedPageBreak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6CD617D" wp14:editId="3370FAF8">
                <wp:simplePos x="0" y="0"/>
                <wp:positionH relativeFrom="column">
                  <wp:posOffset>3286125</wp:posOffset>
                </wp:positionH>
                <wp:positionV relativeFrom="paragraph">
                  <wp:posOffset>1752282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7F56" w14:textId="28730FFD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 w:val="21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D617D" id="矩形 6" o:spid="_x0000_s1026" style="position:absolute;left:0;text-align:left;margin-left:258.75pt;margin-top:137.95pt;width:55.5pt;height:19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" filled="f" stroked="f" strokeweight="1pt">
                <v:textbox>
                  <w:txbxContent>
                    <w:p w14:paraId="79927F56" w14:textId="28730FFD" w:rsidR="00F77348" w:rsidRPr="00F77348" w:rsidRDefault="00F77348" w:rsidP="00F77348">
                      <w:pPr>
                        <w:jc w:val="center"/>
                        <w:rPr>
                          <w:color w:val="FF0000"/>
                          <w:sz w:val="21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 w:val="21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EB119" wp14:editId="77E585FF">
                <wp:simplePos x="0" y="0"/>
                <wp:positionH relativeFrom="column">
                  <wp:posOffset>3810000</wp:posOffset>
                </wp:positionH>
                <wp:positionV relativeFrom="paragraph">
                  <wp:posOffset>1800225</wp:posOffset>
                </wp:positionV>
                <wp:extent cx="557213" cy="45719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3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32AEFF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300pt;margin-top:141.75pt;width:43.9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BABBFE" wp14:editId="5C345AF8">
                <wp:simplePos x="0" y="0"/>
                <wp:positionH relativeFrom="column">
                  <wp:posOffset>2430780</wp:posOffset>
                </wp:positionH>
                <wp:positionV relativeFrom="paragraph">
                  <wp:posOffset>1280160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945E9" w14:textId="72733053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30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3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ABBFE" id="矩形 5" o:spid="_x0000_s1027" style="position:absolute;left:0;text-align:left;margin-left:191.4pt;margin-top:100.8pt;width:78pt;height:2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" filled="f" stroked="f" strokeweight="1pt">
                <v:textbox>
                  <w:txbxContent>
                    <w:p w14:paraId="17B945E9" w14:textId="72733053" w:rsidR="00F77348" w:rsidRPr="00F77348" w:rsidRDefault="00F77348" w:rsidP="00F77348">
                      <w:pPr>
                        <w:jc w:val="center"/>
                        <w:rPr>
                          <w:color w:val="FF0000"/>
                        </w:rPr>
                      </w:pPr>
                      <w:bookmarkStart w:id="31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31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D12A07" wp14:editId="6B02D596">
                <wp:simplePos x="0" y="0"/>
                <wp:positionH relativeFrom="column">
                  <wp:posOffset>2232660</wp:posOffset>
                </wp:positionH>
                <wp:positionV relativeFrom="paragraph">
                  <wp:posOffset>1043940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1DFA12D6" id="直接箭头连接符 4" o:spid="_x0000_s1026" type="#_x0000_t32" style="position:absolute;margin-left:175.8pt;margin-top:82.2pt;width:36.6pt;height:27.6pt;flip:x 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PiCNav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2C3A5" wp14:editId="78119096">
            <wp:extent cx="4815840" cy="3190653"/>
            <wp:effectExtent l="0" t="0" r="3810" b="0"/>
            <wp:docPr id="20793784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823F7" w14:textId="69778BF2" w:rsidR="00F13715" w:rsidRDefault="006A2B80" w:rsidP="0087545F">
      <w:pPr>
        <w:jc w:val="center"/>
      </w:pPr>
      <w:r w:rsidRPr="006A2B80">
        <w:rPr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6A2B80">
        <w:rPr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44388E26" wp14:editId="151F366C">
            <wp:extent cx="2171700" cy="1752600"/>
            <wp:effectExtent l="0" t="0" r="0" b="0"/>
            <wp:docPr id="6368522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7B17" w14:textId="39757A27" w:rsidR="0087545F" w:rsidRDefault="00FD684B" w:rsidP="00215324">
      <w:pPr>
        <w:pStyle w:val="af"/>
        <w:numPr>
          <w:ilvl w:val="0"/>
          <w:numId w:val="23"/>
        </w:numPr>
        <w:ind w:firstLineChars="0"/>
        <w:jc w:val="left"/>
      </w:pPr>
      <w:r w:rsidRPr="00FD684B">
        <w:t>Wait for the upgrade to complete and the instrument will automatically reboot without intervention, a normal reboot will complete the upgrade.</w:t>
      </w:r>
    </w:p>
    <w:p w14:paraId="1290278E" w14:textId="5B47FBDA" w:rsidR="00CF7B2B" w:rsidRDefault="00CF7B2B" w:rsidP="0087545F">
      <w:pPr>
        <w:jc w:val="center"/>
      </w:pPr>
    </w:p>
    <w:p w14:paraId="1963F3D8" w14:textId="5E0EA1DD" w:rsidR="00CF7B2B" w:rsidRDefault="00FD684B" w:rsidP="00215324">
      <w:pPr>
        <w:pStyle w:val="af"/>
        <w:numPr>
          <w:ilvl w:val="0"/>
          <w:numId w:val="23"/>
        </w:numPr>
        <w:ind w:firstLineChars="0"/>
        <w:jc w:val="left"/>
      </w:pPr>
      <w:r w:rsidRPr="00FD684B">
        <w:t>After the instrument reboots, unplug the USB flash drive. Go to the System Information page to view the current version information.</w:t>
      </w:r>
    </w:p>
    <w:p w14:paraId="0ACDC23C" w14:textId="191AB86B" w:rsidR="00036A2D" w:rsidRDefault="00F13715" w:rsidP="0087545F">
      <w:pPr>
        <w:jc w:val="center"/>
      </w:pPr>
      <w:r>
        <w:rPr>
          <w:noProof/>
        </w:rPr>
        <w:drawing>
          <wp:inline distT="0" distB="0" distL="0" distR="0" wp14:anchorId="3121A7FB" wp14:editId="62557677">
            <wp:extent cx="3404827" cy="2255698"/>
            <wp:effectExtent l="0" t="0" r="5715" b="0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head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CBF8F" w14:textId="77777777" w:rsidR="009D3D06" w:rsidRDefault="009D3D06" w:rsidP="001449F7">
      <w:r>
        <w:separator/>
      </w:r>
    </w:p>
  </w:endnote>
  <w:endnote w:type="continuationSeparator" w:id="0">
    <w:p w14:paraId="3603B9E8" w14:textId="77777777" w:rsidR="009D3D06" w:rsidRDefault="009D3D06" w:rsidP="001449F7">
      <w:r>
        <w:continuationSeparator/>
      </w:r>
    </w:p>
  </w:endnote>
  <w:endnote w:type="continuationNotice" w:id="1">
    <w:p w14:paraId="3825CE0B" w14:textId="77777777" w:rsidR="009D3D06" w:rsidRDefault="009D3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5F972" w14:textId="77777777" w:rsidR="009D3D06" w:rsidRDefault="009D3D06" w:rsidP="001449F7">
      <w:r>
        <w:separator/>
      </w:r>
    </w:p>
  </w:footnote>
  <w:footnote w:type="continuationSeparator" w:id="0">
    <w:p w14:paraId="5CA3C202" w14:textId="77777777" w:rsidR="009D3D06" w:rsidRDefault="009D3D06" w:rsidP="001449F7">
      <w:r>
        <w:continuationSeparator/>
      </w:r>
    </w:p>
  </w:footnote>
  <w:footnote w:type="continuationNotice" w:id="1">
    <w:p w14:paraId="43DC0687" w14:textId="77777777" w:rsidR="009D3D06" w:rsidRDefault="009D3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F312" w14:textId="20E4923C" w:rsidR="000C17C9" w:rsidRDefault="000C17C9" w:rsidP="000C17C9">
    <w:pPr>
      <w:pStyle w:val="aa"/>
      <w:jc w:val="both"/>
    </w:pPr>
  </w:p>
  <w:p w14:paraId="729D4EFF" w14:textId="0C45AD65" w:rsidR="000C17C9" w:rsidRDefault="000C17C9" w:rsidP="000C17C9">
    <w:pPr>
      <w:pStyle w:val="aa"/>
      <w:wordWrap w:val="0"/>
      <w:ind w:right="130"/>
      <w:jc w:val="right"/>
      <w:rPr>
        <w:color w:val="000000" w:themeColor="text1"/>
      </w:rPr>
    </w:pPr>
    <w:r>
      <w:rPr>
        <w:noProof/>
      </w:rPr>
      <w:drawing>
        <wp:inline distT="0" distB="0" distL="0" distR="0" wp14:anchorId="2A846234" wp14:editId="33B83EF5">
          <wp:extent cx="1301115" cy="215900"/>
          <wp:effectExtent l="0" t="0" r="0" b="0"/>
          <wp:docPr id="411333472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506119" name="图片 1" descr="图表&#10;&#10;描述已自动生成"/>
                  <pic:cNvPicPr>
                    <a:picLocks noChangeAspect="1"/>
                  </pic:cNvPicPr>
                </pic:nvPicPr>
                <pic:blipFill rotWithShape="1">
                  <a:blip r:embed="rId1"/>
                  <a:srcRect b="42260"/>
                  <a:stretch/>
                </pic:blipFill>
                <pic:spPr bwMode="auto">
                  <a:xfrm>
                    <a:off x="0" y="0"/>
                    <a:ext cx="1301115" cy="215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hint="eastAsia"/>
        <w:color w:val="000000" w:themeColor="text1"/>
      </w:rPr>
      <w:t xml:space="preserve">              </w:t>
    </w:r>
    <w:r w:rsidR="00A73AB3">
      <w:rPr>
        <w:rFonts w:hint="eastAsia"/>
        <w:color w:val="000000" w:themeColor="text1"/>
      </w:rPr>
      <w:t xml:space="preserve"> </w:t>
    </w:r>
    <w:r w:rsidRPr="00CB25EA">
      <w:rPr>
        <w:rFonts w:asciiTheme="minorHAnsi" w:eastAsiaTheme="minorHAnsi" w:hAnsiTheme="minorHAnsi" w:hint="eastAsia"/>
        <w:color w:val="000000" w:themeColor="text1"/>
      </w:rPr>
      <w:t xml:space="preserve"> UTS3</w:t>
    </w:r>
    <w:r w:rsidR="00A73AB3" w:rsidRPr="00CB25EA">
      <w:rPr>
        <w:rFonts w:asciiTheme="minorHAnsi" w:eastAsiaTheme="minorHAnsi" w:hAnsiTheme="minorHAnsi" w:hint="eastAsia"/>
        <w:color w:val="000000" w:themeColor="text1"/>
      </w:rPr>
      <w:t>000B</w:t>
    </w:r>
    <w:r w:rsidRPr="00CB25EA">
      <w:rPr>
        <w:rFonts w:asciiTheme="minorHAnsi" w:eastAsiaTheme="minorHAnsi" w:hAnsiTheme="minorHAnsi" w:hint="eastAsia"/>
        <w:color w:val="000000" w:themeColor="text1"/>
      </w:rPr>
      <w:t xml:space="preserve"> </w:t>
    </w:r>
    <w:bookmarkStart w:id="32" w:name="OLE_LINK30"/>
    <w:r w:rsidRPr="00CB25EA">
      <w:rPr>
        <w:rFonts w:asciiTheme="minorHAnsi" w:eastAsiaTheme="minorHAnsi" w:hAnsiTheme="minorHAnsi" w:hint="eastAsia"/>
        <w:color w:val="000000" w:themeColor="text1"/>
      </w:rPr>
      <w:t xml:space="preserve">Software </w:t>
    </w:r>
    <w:r w:rsidRPr="00CB25EA">
      <w:rPr>
        <w:rFonts w:asciiTheme="minorHAnsi" w:eastAsiaTheme="minorHAnsi" w:hAnsiTheme="minorHAnsi"/>
        <w:color w:val="000000" w:themeColor="text1"/>
      </w:rPr>
      <w:t>Revisio</w:t>
    </w:r>
    <w:r w:rsidRPr="00CB25EA">
      <w:rPr>
        <w:rFonts w:asciiTheme="minorHAnsi" w:eastAsiaTheme="minorHAnsi" w:hAnsiTheme="minorHAnsi" w:hint="eastAsia"/>
        <w:color w:val="000000" w:themeColor="text1"/>
      </w:rPr>
      <w:t>n Record and Upgrade Guide</w:t>
    </w:r>
    <w:bookmarkEnd w:id="32"/>
  </w:p>
  <w:p w14:paraId="0AE875DD" w14:textId="491C4A95" w:rsidR="000C17C9" w:rsidRDefault="00CB25EA">
    <w:pPr>
      <w:pStyle w:val="aa"/>
    </w:pPr>
    <w:r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660EB1" wp14:editId="09050D8A">
              <wp:simplePos x="0" y="0"/>
              <wp:positionH relativeFrom="margin">
                <wp:align>left</wp:align>
              </wp:positionH>
              <wp:positionV relativeFrom="paragraph">
                <wp:posOffset>111540</wp:posOffset>
              </wp:positionV>
              <wp:extent cx="5264150" cy="0"/>
              <wp:effectExtent l="0" t="0" r="0" b="0"/>
              <wp:wrapNone/>
              <wp:docPr id="1420430443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641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14A6E8BD" id="直接连接符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8pt" to="414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" strokecolor="black [3200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840C7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" w15:restartNumberingAfterBreak="0">
    <w:nsid w:val="10DC0044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2" w15:restartNumberingAfterBreak="0">
    <w:nsid w:val="13014271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3" w15:restartNumberingAfterBreak="0">
    <w:nsid w:val="149B291B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4" w15:restartNumberingAfterBreak="0">
    <w:nsid w:val="159D4DAB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5" w15:restartNumberingAfterBreak="0">
    <w:nsid w:val="1F62184C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6" w15:restartNumberingAfterBreak="0">
    <w:nsid w:val="212F3487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" w15:restartNumberingAfterBreak="0">
    <w:nsid w:val="295B4C66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8" w15:restartNumberingAfterBreak="0">
    <w:nsid w:val="2AF07110"/>
    <w:multiLevelType w:val="hybridMultilevel"/>
    <w:tmpl w:val="7C949C2E"/>
    <w:lvl w:ilvl="0" w:tplc="38C08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BCB5125"/>
    <w:multiLevelType w:val="hybridMultilevel"/>
    <w:tmpl w:val="977AACD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0" w15:restartNumberingAfterBreak="0">
    <w:nsid w:val="2EC04381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1" w15:restartNumberingAfterBreak="0">
    <w:nsid w:val="32AD53A9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2" w15:restartNumberingAfterBreak="0">
    <w:nsid w:val="46B1256F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3" w15:restartNumberingAfterBreak="0">
    <w:nsid w:val="4CE0649C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4" w15:restartNumberingAfterBreak="0">
    <w:nsid w:val="5A251415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5" w15:restartNumberingAfterBreak="0">
    <w:nsid w:val="687511DB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6" w15:restartNumberingAfterBreak="0">
    <w:nsid w:val="68B10C0A"/>
    <w:multiLevelType w:val="multilevel"/>
    <w:tmpl w:val="1B141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695E0665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8" w15:restartNumberingAfterBreak="0">
    <w:nsid w:val="6CFF4A99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9" w15:restartNumberingAfterBreak="0">
    <w:nsid w:val="71495DCB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20" w15:restartNumberingAfterBreak="0">
    <w:nsid w:val="74565190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21" w15:restartNumberingAfterBreak="0">
    <w:nsid w:val="746A4DDD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22" w15:restartNumberingAfterBreak="0">
    <w:nsid w:val="777F046F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23" w15:restartNumberingAfterBreak="0">
    <w:nsid w:val="7A806569"/>
    <w:multiLevelType w:val="multilevel"/>
    <w:tmpl w:val="5FC0DF8C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num w:numId="1" w16cid:durableId="1973363491">
    <w:abstractNumId w:val="2"/>
  </w:num>
  <w:num w:numId="2" w16cid:durableId="1711952378">
    <w:abstractNumId w:val="6"/>
  </w:num>
  <w:num w:numId="3" w16cid:durableId="746922647">
    <w:abstractNumId w:val="14"/>
  </w:num>
  <w:num w:numId="4" w16cid:durableId="2067024007">
    <w:abstractNumId w:val="10"/>
  </w:num>
  <w:num w:numId="5" w16cid:durableId="595678937">
    <w:abstractNumId w:val="7"/>
  </w:num>
  <w:num w:numId="6" w16cid:durableId="1174342763">
    <w:abstractNumId w:val="23"/>
  </w:num>
  <w:num w:numId="7" w16cid:durableId="1549800735">
    <w:abstractNumId w:val="1"/>
  </w:num>
  <w:num w:numId="8" w16cid:durableId="1570455975">
    <w:abstractNumId w:val="0"/>
  </w:num>
  <w:num w:numId="9" w16cid:durableId="916943658">
    <w:abstractNumId w:val="11"/>
  </w:num>
  <w:num w:numId="10" w16cid:durableId="302588074">
    <w:abstractNumId w:val="18"/>
  </w:num>
  <w:num w:numId="11" w16cid:durableId="1470855542">
    <w:abstractNumId w:val="22"/>
  </w:num>
  <w:num w:numId="12" w16cid:durableId="1778788451">
    <w:abstractNumId w:val="4"/>
  </w:num>
  <w:num w:numId="13" w16cid:durableId="2144879360">
    <w:abstractNumId w:val="17"/>
  </w:num>
  <w:num w:numId="14" w16cid:durableId="9572712">
    <w:abstractNumId w:val="19"/>
  </w:num>
  <w:num w:numId="15" w16cid:durableId="17048396">
    <w:abstractNumId w:val="13"/>
  </w:num>
  <w:num w:numId="16" w16cid:durableId="1788505623">
    <w:abstractNumId w:val="21"/>
  </w:num>
  <w:num w:numId="17" w16cid:durableId="1673996110">
    <w:abstractNumId w:val="5"/>
  </w:num>
  <w:num w:numId="18" w16cid:durableId="914359907">
    <w:abstractNumId w:val="15"/>
  </w:num>
  <w:num w:numId="19" w16cid:durableId="1395278654">
    <w:abstractNumId w:val="12"/>
  </w:num>
  <w:num w:numId="20" w16cid:durableId="845049619">
    <w:abstractNumId w:val="3"/>
  </w:num>
  <w:num w:numId="21" w16cid:durableId="1392459178">
    <w:abstractNumId w:val="20"/>
  </w:num>
  <w:num w:numId="22" w16cid:durableId="669530640">
    <w:abstractNumId w:val="16"/>
  </w:num>
  <w:num w:numId="23" w16cid:durableId="1325280816">
    <w:abstractNumId w:val="8"/>
  </w:num>
  <w:num w:numId="24" w16cid:durableId="507447714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26EC0"/>
    <w:rsid w:val="00036A2D"/>
    <w:rsid w:val="00050397"/>
    <w:rsid w:val="000506A0"/>
    <w:rsid w:val="000C17C9"/>
    <w:rsid w:val="000E470C"/>
    <w:rsid w:val="00106783"/>
    <w:rsid w:val="001109F5"/>
    <w:rsid w:val="00121A40"/>
    <w:rsid w:val="001449F7"/>
    <w:rsid w:val="001A0645"/>
    <w:rsid w:val="001B0468"/>
    <w:rsid w:val="001B2A68"/>
    <w:rsid w:val="001C405A"/>
    <w:rsid w:val="00210D1D"/>
    <w:rsid w:val="00215324"/>
    <w:rsid w:val="00215D7A"/>
    <w:rsid w:val="00223DF1"/>
    <w:rsid w:val="0024442F"/>
    <w:rsid w:val="002660D3"/>
    <w:rsid w:val="002675EC"/>
    <w:rsid w:val="00272A81"/>
    <w:rsid w:val="002753C7"/>
    <w:rsid w:val="00284F9B"/>
    <w:rsid w:val="00285B56"/>
    <w:rsid w:val="002B394E"/>
    <w:rsid w:val="002C3376"/>
    <w:rsid w:val="002D4678"/>
    <w:rsid w:val="00324520"/>
    <w:rsid w:val="003300E8"/>
    <w:rsid w:val="003431A3"/>
    <w:rsid w:val="003447A3"/>
    <w:rsid w:val="00363008"/>
    <w:rsid w:val="00363CC3"/>
    <w:rsid w:val="00390C52"/>
    <w:rsid w:val="003C4E91"/>
    <w:rsid w:val="003D7471"/>
    <w:rsid w:val="00404B0D"/>
    <w:rsid w:val="004109C0"/>
    <w:rsid w:val="0042464E"/>
    <w:rsid w:val="00431B86"/>
    <w:rsid w:val="00432461"/>
    <w:rsid w:val="004454D4"/>
    <w:rsid w:val="004634A8"/>
    <w:rsid w:val="00470FA2"/>
    <w:rsid w:val="00491343"/>
    <w:rsid w:val="00497427"/>
    <w:rsid w:val="004B1AB2"/>
    <w:rsid w:val="004C576C"/>
    <w:rsid w:val="004C604B"/>
    <w:rsid w:val="004D65EC"/>
    <w:rsid w:val="004E1292"/>
    <w:rsid w:val="004E7A11"/>
    <w:rsid w:val="004F1ADA"/>
    <w:rsid w:val="004F659C"/>
    <w:rsid w:val="00557C04"/>
    <w:rsid w:val="005603B3"/>
    <w:rsid w:val="0057553F"/>
    <w:rsid w:val="00577722"/>
    <w:rsid w:val="005A1E01"/>
    <w:rsid w:val="005C024B"/>
    <w:rsid w:val="005E7DE4"/>
    <w:rsid w:val="00604F63"/>
    <w:rsid w:val="00652564"/>
    <w:rsid w:val="00667F39"/>
    <w:rsid w:val="00674314"/>
    <w:rsid w:val="00675185"/>
    <w:rsid w:val="00684F6D"/>
    <w:rsid w:val="006A1920"/>
    <w:rsid w:val="006A2B80"/>
    <w:rsid w:val="006C0125"/>
    <w:rsid w:val="006C3CEA"/>
    <w:rsid w:val="006E3D6E"/>
    <w:rsid w:val="006F673A"/>
    <w:rsid w:val="00712737"/>
    <w:rsid w:val="00725C2F"/>
    <w:rsid w:val="00752BAB"/>
    <w:rsid w:val="00797BF6"/>
    <w:rsid w:val="007A1BF0"/>
    <w:rsid w:val="007A4789"/>
    <w:rsid w:val="007B42FD"/>
    <w:rsid w:val="007B4883"/>
    <w:rsid w:val="007C39E8"/>
    <w:rsid w:val="007D4A9D"/>
    <w:rsid w:val="007E2F39"/>
    <w:rsid w:val="007F2930"/>
    <w:rsid w:val="00826C73"/>
    <w:rsid w:val="0083487F"/>
    <w:rsid w:val="0085194C"/>
    <w:rsid w:val="00857EEF"/>
    <w:rsid w:val="0087545F"/>
    <w:rsid w:val="008757E0"/>
    <w:rsid w:val="00876E7B"/>
    <w:rsid w:val="008866D8"/>
    <w:rsid w:val="0088691E"/>
    <w:rsid w:val="008A3266"/>
    <w:rsid w:val="008A3A6E"/>
    <w:rsid w:val="008C2880"/>
    <w:rsid w:val="008C3FEE"/>
    <w:rsid w:val="008F1376"/>
    <w:rsid w:val="008F2117"/>
    <w:rsid w:val="008F4E2A"/>
    <w:rsid w:val="00922D06"/>
    <w:rsid w:val="009338F8"/>
    <w:rsid w:val="0095503B"/>
    <w:rsid w:val="0095764F"/>
    <w:rsid w:val="00983D44"/>
    <w:rsid w:val="0098482C"/>
    <w:rsid w:val="0099157E"/>
    <w:rsid w:val="00995509"/>
    <w:rsid w:val="009C1CCA"/>
    <w:rsid w:val="009D3D06"/>
    <w:rsid w:val="009E6684"/>
    <w:rsid w:val="009F5D6A"/>
    <w:rsid w:val="00A06E2B"/>
    <w:rsid w:val="00A37281"/>
    <w:rsid w:val="00A4613F"/>
    <w:rsid w:val="00A73AB3"/>
    <w:rsid w:val="00A74BDC"/>
    <w:rsid w:val="00A74F3E"/>
    <w:rsid w:val="00AE0233"/>
    <w:rsid w:val="00AF1194"/>
    <w:rsid w:val="00AF6365"/>
    <w:rsid w:val="00B03DA4"/>
    <w:rsid w:val="00B06683"/>
    <w:rsid w:val="00B13573"/>
    <w:rsid w:val="00B30274"/>
    <w:rsid w:val="00B5159C"/>
    <w:rsid w:val="00B62796"/>
    <w:rsid w:val="00B66901"/>
    <w:rsid w:val="00B71CC2"/>
    <w:rsid w:val="00C2100A"/>
    <w:rsid w:val="00C25085"/>
    <w:rsid w:val="00C41F50"/>
    <w:rsid w:val="00C46ABB"/>
    <w:rsid w:val="00C513EB"/>
    <w:rsid w:val="00CB1F77"/>
    <w:rsid w:val="00CB25EA"/>
    <w:rsid w:val="00CF7B2B"/>
    <w:rsid w:val="00D662C7"/>
    <w:rsid w:val="00D7337B"/>
    <w:rsid w:val="00D7473A"/>
    <w:rsid w:val="00D83902"/>
    <w:rsid w:val="00D969D2"/>
    <w:rsid w:val="00DC32B6"/>
    <w:rsid w:val="00E1213B"/>
    <w:rsid w:val="00E374A1"/>
    <w:rsid w:val="00E82BB8"/>
    <w:rsid w:val="00E86847"/>
    <w:rsid w:val="00E9381F"/>
    <w:rsid w:val="00EB7EB1"/>
    <w:rsid w:val="00EC5CC2"/>
    <w:rsid w:val="00ED412E"/>
    <w:rsid w:val="00EE1B66"/>
    <w:rsid w:val="00EE2140"/>
    <w:rsid w:val="00EE4BF8"/>
    <w:rsid w:val="00EF6E20"/>
    <w:rsid w:val="00F01A83"/>
    <w:rsid w:val="00F12480"/>
    <w:rsid w:val="00F13715"/>
    <w:rsid w:val="00F1735F"/>
    <w:rsid w:val="00F36C37"/>
    <w:rsid w:val="00F60331"/>
    <w:rsid w:val="00F71908"/>
    <w:rsid w:val="00F77348"/>
    <w:rsid w:val="00F825F9"/>
    <w:rsid w:val="00F92C03"/>
    <w:rsid w:val="00F96228"/>
    <w:rsid w:val="00F971DF"/>
    <w:rsid w:val="00FC4D03"/>
    <w:rsid w:val="00FC7496"/>
    <w:rsid w:val="00FD684B"/>
    <w:rsid w:val="00FF2D08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DC2987BE-E00A-4313-ABBB-BFAF3F93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  <w:style w:type="table" w:customStyle="1" w:styleId="11">
    <w:name w:val="网格型1"/>
    <w:basedOn w:val="a1"/>
    <w:next w:val="ae"/>
    <w:uiPriority w:val="39"/>
    <w:rsid w:val="00EE1B66"/>
    <w:rPr>
      <w:rFonts w:ascii="等线" w:eastAsia="等线" w:hAnsi="等线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E9381F"/>
    <w:rPr>
      <w:rFonts w:ascii="Times New Roman" w:eastAsia="宋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1AE13F1D24EC549AD11BB2672A40C7E" ma:contentTypeVersion="20" ma:contentTypeDescription="新建文档。" ma:contentTypeScope="" ma:versionID="a47fa177fc6cac7a9fa010c3791d0f1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dc78afd46e44b15c8184e56ec065a879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图像标记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C86885-482B-485E-81EE-D23FA6782FC9}"/>
</file>

<file path=customXml/itemProps2.xml><?xml version="1.0" encoding="utf-8"?>
<ds:datastoreItem xmlns:ds="http://schemas.openxmlformats.org/officeDocument/2006/customXml" ds:itemID="{3A297944-B30C-4400-A182-109382E6BCA5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customXml/itemProps3.xml><?xml version="1.0" encoding="utf-8"?>
<ds:datastoreItem xmlns:ds="http://schemas.openxmlformats.org/officeDocument/2006/customXml" ds:itemID="{D71100FF-08D0-4D91-AC77-099AA134CD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1285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Catherine Zhong</cp:lastModifiedBy>
  <cp:revision>18</cp:revision>
  <dcterms:created xsi:type="dcterms:W3CDTF">2025-06-19T01:59:00Z</dcterms:created>
  <dcterms:modified xsi:type="dcterms:W3CDTF">2025-06-20T06:49:00Z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2024-07-12T06:32:59Z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06604ae7-700e-437b-98d7-aa31c74d2513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  <property fmtid="{D5CDD505-2E9C-101B-9397-08002B2CF9AE}" pid="11" name="_x4ea7__x54c1__x7c7b__x578b_">
    <vt:lpwstr/>
  </property>
  <property fmtid="{D5CDD505-2E9C-101B-9397-08002B2CF9AE}" pid="12" name="产品类型">
    <vt:lpwstr/>
  </property>
</Properties>
</file>